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21E00528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ins w:id="0" w:author="Sýkorová Elen" w:date="2022-08-18T10:23:00Z">
        <w:r w:rsidR="005E1BF1" w:rsidRPr="005E1BF1">
          <w:rPr>
            <w:rFonts w:asciiTheme="majorHAnsi" w:eastAsia="Times New Roman" w:hAnsiTheme="majorHAnsi" w:cs="Times New Roman"/>
            <w:lang w:eastAsia="cs-CZ"/>
            <w:rPrChange w:id="1" w:author="Sýkorová Elen" w:date="2022-08-18T10:24:00Z">
              <w:rPr>
                <w:rFonts w:asciiTheme="majorHAnsi" w:eastAsia="Times New Roman" w:hAnsiTheme="majorHAnsi" w:cs="Times New Roman"/>
                <w:highlight w:val="yellow"/>
                <w:lang w:eastAsia="cs-CZ"/>
              </w:rPr>
            </w:rPrChange>
          </w:rPr>
          <w:t>3</w:t>
        </w:r>
      </w:ins>
      <w:del w:id="2" w:author="Sýkorová Elen" w:date="2022-08-18T10:23:00Z">
        <w:r w:rsidRPr="004429CF" w:rsidDel="005E1BF1">
          <w:rPr>
            <w:rFonts w:asciiTheme="majorHAnsi" w:eastAsia="Times New Roman" w:hAnsiTheme="majorHAnsi" w:cs="Times New Roman"/>
            <w:highlight w:val="yellow"/>
            <w:lang w:eastAsia="cs-CZ"/>
          </w:rPr>
          <w:delText>x</w:delText>
        </w:r>
      </w:del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5B08ADD5" w:rsidR="004E1498" w:rsidRPr="004E1498" w:rsidRDefault="004E1498" w:rsidP="004600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5E1BF1">
        <w:rPr>
          <w:rFonts w:eastAsia="Times New Roman" w:cs="Times New Roman"/>
          <w:lang w:eastAsia="cs-CZ"/>
          <w:rPrChange w:id="3" w:author="Sýkorová Elen" w:date="2022-08-18T10:25:00Z">
            <w:rPr>
              <w:rFonts w:eastAsia="Times New Roman" w:cs="Times New Roman"/>
              <w:highlight w:val="yellow"/>
              <w:lang w:eastAsia="cs-CZ"/>
            </w:rPr>
          </w:rPrChange>
        </w:rPr>
        <w:t xml:space="preserve">zastoupená </w:t>
      </w:r>
      <w:ins w:id="4" w:author="Sýkorová Elen" w:date="2022-08-18T10:24:00Z">
        <w:r w:rsidR="005E1BF1" w:rsidRPr="005E1BF1">
          <w:rPr>
            <w:rFonts w:eastAsia="Times New Roman" w:cs="Times New Roman"/>
            <w:b/>
            <w:lang w:eastAsia="cs-CZ"/>
            <w:rPrChange w:id="5" w:author="Sýkorová Elen" w:date="2022-08-18T10:2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>Ing. Liborem Vavrečkou</w:t>
        </w:r>
        <w:r w:rsidR="005E1BF1" w:rsidRPr="005E1BF1">
          <w:rPr>
            <w:rFonts w:eastAsia="Times New Roman" w:cs="Times New Roman"/>
            <w:lang w:eastAsia="cs-CZ"/>
            <w:rPrChange w:id="6" w:author="Sýkorová Elen" w:date="2022-08-18T10:2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 xml:space="preserve">, ředitelem organizační jednotky Správa </w:t>
        </w:r>
      </w:ins>
      <w:ins w:id="7" w:author="Sýkorová Elen" w:date="2022-08-18T10:25:00Z">
        <w:r w:rsidR="005E1BF1" w:rsidRPr="005E1BF1">
          <w:rPr>
            <w:rFonts w:eastAsia="Times New Roman" w:cs="Times New Roman"/>
            <w:lang w:eastAsia="cs-CZ"/>
            <w:rPrChange w:id="8" w:author="Sýkorová Elen" w:date="2022-08-18T10:2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ab/>
        </w:r>
        <w:r w:rsidR="005E1BF1" w:rsidRPr="005E1BF1">
          <w:rPr>
            <w:rFonts w:eastAsia="Times New Roman" w:cs="Times New Roman"/>
            <w:lang w:eastAsia="cs-CZ"/>
            <w:rPrChange w:id="9" w:author="Sýkorová Elen" w:date="2022-08-18T10:2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ab/>
          <w:t>ž</w:t>
        </w:r>
      </w:ins>
      <w:ins w:id="10" w:author="Sýkorová Elen" w:date="2022-08-18T10:24:00Z">
        <w:r w:rsidR="005E1BF1" w:rsidRPr="005E1BF1">
          <w:rPr>
            <w:rFonts w:eastAsia="Times New Roman" w:cs="Times New Roman"/>
            <w:lang w:eastAsia="cs-CZ"/>
            <w:rPrChange w:id="11" w:author="Sýkorová Elen" w:date="2022-08-18T10:2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>elezniční geodézie</w:t>
        </w:r>
      </w:ins>
      <w:del w:id="12" w:author="Sýkorová Elen" w:date="2022-08-18T10:24:00Z">
        <w:r w:rsidR="008E1E86" w:rsidRPr="005E1BF1" w:rsidDel="005E1BF1">
          <w:rPr>
            <w:rFonts w:eastAsia="Times New Roman" w:cs="Times New Roman"/>
            <w:lang w:eastAsia="cs-CZ"/>
            <w:rPrChange w:id="13" w:author="Sýkorová Elen" w:date="2022-08-18T10:2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…………</w:delText>
        </w:r>
      </w:del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0AF7EC2F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</w:t>
      </w:r>
      <w:r w:rsidR="00A53522">
        <w:rPr>
          <w:rFonts w:eastAsia="Times New Roman" w:cs="Times New Roman"/>
          <w:lang w:eastAsia="cs-CZ"/>
        </w:rPr>
        <w:t>/výběrového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527421" w:rsidRPr="005E1BF1">
        <w:rPr>
          <w:rFonts w:eastAsia="Times New Roman" w:cs="Times New Roman"/>
          <w:b/>
          <w:lang w:eastAsia="cs-CZ"/>
          <w:rPrChange w:id="14" w:author="Sýkorová Elen" w:date="2022-08-18T10:28:00Z">
            <w:rPr>
              <w:rFonts w:eastAsia="Times New Roman" w:cs="Times New Roman"/>
              <w:lang w:eastAsia="cs-CZ"/>
            </w:rPr>
          </w:rPrChange>
        </w:rPr>
        <w:t>„</w:t>
      </w:r>
      <w:ins w:id="15" w:author="Sýkorová Elen" w:date="2022-08-25T12:29:00Z">
        <w:r w:rsidR="007F4664">
          <w:rPr>
            <w:rFonts w:eastAsia="Times New Roman" w:cs="Times New Roman"/>
            <w:b/>
            <w:lang w:eastAsia="cs-CZ"/>
          </w:rPr>
          <w:t>Směrodatné rychlostní profily</w:t>
        </w:r>
      </w:ins>
      <w:ins w:id="16" w:author="Sýkorová Elen" w:date="2022-08-25T12:30:00Z">
        <w:r w:rsidR="007F4664">
          <w:rPr>
            <w:rFonts w:eastAsia="Times New Roman" w:cs="Times New Roman"/>
            <w:b/>
            <w:lang w:eastAsia="cs-CZ"/>
          </w:rPr>
          <w:t xml:space="preserve"> na vybraných tratích ve správě Oblastních ředitelství Ústí n. Labem, Praha a Ostrava</w:t>
        </w:r>
      </w:ins>
      <w:del w:id="17" w:author="Sýkorová Elen" w:date="2022-08-18T10:27:00Z">
        <w:r w:rsidR="00527421" w:rsidRPr="005E1BF1" w:rsidDel="005E1BF1">
          <w:rPr>
            <w:rFonts w:eastAsia="Times New Roman" w:cs="Times New Roman"/>
            <w:b/>
            <w:lang w:eastAsia="cs-CZ"/>
            <w:rPrChange w:id="18" w:author="Sýkorová Elen" w:date="2022-08-18T10:28:00Z">
              <w:rPr>
                <w:rFonts w:eastAsia="Times New Roman" w:cs="Times New Roman"/>
                <w:lang w:eastAsia="cs-CZ"/>
              </w:rPr>
            </w:rPrChange>
          </w:rPr>
          <w:delText>…</w:delText>
        </w:r>
        <w:r w:rsidRPr="005E1BF1" w:rsidDel="005E1BF1">
          <w:rPr>
            <w:rFonts w:eastAsia="Times New Roman" w:cs="Times New Roman"/>
            <w:b/>
            <w:highlight w:val="yellow"/>
            <w:lang w:eastAsia="cs-CZ"/>
            <w:rPrChange w:id="19" w:author="Sýkorová Elen" w:date="2022-08-18T10:28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……………………..</w:delText>
        </w:r>
        <w:r w:rsidRPr="005E1BF1" w:rsidDel="005E1BF1">
          <w:rPr>
            <w:rFonts w:eastAsia="Times New Roman" w:cs="Times New Roman"/>
            <w:b/>
            <w:lang w:eastAsia="cs-CZ"/>
            <w:rPrChange w:id="20" w:author="Sýkorová Elen" w:date="2022-08-18T10:28:00Z">
              <w:rPr>
                <w:rFonts w:eastAsia="Times New Roman" w:cs="Times New Roman"/>
                <w:lang w:eastAsia="cs-CZ"/>
              </w:rPr>
            </w:rPrChange>
          </w:rPr>
          <w:delText xml:space="preserve"> </w:delText>
        </w:r>
      </w:del>
      <w:r w:rsidRPr="005E1BF1">
        <w:rPr>
          <w:rFonts w:eastAsia="Times New Roman" w:cs="Times New Roman"/>
          <w:b/>
          <w:lang w:eastAsia="cs-CZ"/>
          <w:rPrChange w:id="21" w:author="Sýkorová Elen" w:date="2022-08-18T10:28:00Z">
            <w:rPr>
              <w:rFonts w:eastAsia="Times New Roman" w:cs="Times New Roman"/>
              <w:lang w:eastAsia="cs-CZ"/>
            </w:rPr>
          </w:rPrChange>
        </w:rPr>
        <w:t>“</w:t>
      </w:r>
      <w:r w:rsidRPr="005E1BF1">
        <w:rPr>
          <w:rFonts w:eastAsia="Times New Roman" w:cs="Times New Roman"/>
          <w:lang w:eastAsia="cs-CZ"/>
        </w:rPr>
        <w:t xml:space="preserve">, </w:t>
      </w:r>
      <w:del w:id="22" w:author="Sýkorová Elen" w:date="2022-08-18T10:28:00Z">
        <w:r w:rsidRPr="00C270F5" w:rsidDel="005E1BF1">
          <w:rPr>
            <w:rFonts w:eastAsia="Times New Roman" w:cs="Times New Roman"/>
            <w:lang w:eastAsia="cs-CZ"/>
            <w:rPrChange w:id="23" w:author="Sýkorová Elen" w:date="2022-08-18T12:4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 xml:space="preserve">ev. č. veřejné zakázky ve věstníku veřejných zakázek: …………………… </w:delText>
        </w:r>
        <w:r w:rsidR="000D278B" w:rsidRPr="00C270F5" w:rsidDel="005E1BF1">
          <w:rPr>
            <w:rFonts w:eastAsia="Times New Roman" w:cs="Times New Roman"/>
            <w:lang w:eastAsia="cs-CZ"/>
            <w:rPrChange w:id="24" w:author="Sýkorová Elen" w:date="2022-08-18T12:4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 xml:space="preserve">/ </w:delText>
        </w:r>
      </w:del>
      <w:r w:rsidR="000D278B" w:rsidRPr="00C270F5">
        <w:rPr>
          <w:rFonts w:eastAsia="Times New Roman" w:cs="Times New Roman"/>
          <w:lang w:eastAsia="cs-CZ"/>
          <w:rPrChange w:id="25" w:author="Sýkorová Elen" w:date="2022-08-18T12:45:00Z">
            <w:rPr>
              <w:rFonts w:eastAsia="Times New Roman" w:cs="Times New Roman"/>
              <w:highlight w:val="yellow"/>
              <w:lang w:eastAsia="cs-CZ"/>
            </w:rPr>
          </w:rPrChange>
        </w:rPr>
        <w:t>č.j. veřejné zakázky</w:t>
      </w:r>
      <w:r w:rsidR="000D278B" w:rsidRPr="00C270F5">
        <w:rPr>
          <w:rFonts w:eastAsia="Times New Roman" w:cs="Times New Roman"/>
          <w:lang w:eastAsia="cs-CZ"/>
        </w:rPr>
        <w:t xml:space="preserve"> </w:t>
      </w:r>
      <w:ins w:id="26" w:author="Sýkorová Elen" w:date="2022-08-26T08:59:00Z">
        <w:r w:rsidR="005374B5" w:rsidRPr="005374B5">
          <w:rPr>
            <w:rFonts w:eastAsia="Times New Roman" w:cs="Times New Roman"/>
            <w:lang w:eastAsia="cs-CZ"/>
            <w:rPrChange w:id="27" w:author="Sýkorová Elen" w:date="2022-08-26T08:59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>3188</w:t>
        </w:r>
      </w:ins>
      <w:ins w:id="28" w:author="Sýkorová Elen" w:date="2022-08-18T12:45:00Z">
        <w:r w:rsidR="00C270F5" w:rsidRPr="005374B5">
          <w:rPr>
            <w:rFonts w:eastAsia="Times New Roman" w:cs="Times New Roman"/>
            <w:lang w:eastAsia="cs-CZ"/>
            <w:rPrChange w:id="29" w:author="Sýkorová Elen" w:date="2022-08-26T08:59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>/</w:t>
        </w:r>
        <w:r w:rsidR="00C270F5" w:rsidRPr="00C270F5">
          <w:rPr>
            <w:rFonts w:eastAsia="Times New Roman" w:cs="Times New Roman"/>
            <w:lang w:eastAsia="cs-CZ"/>
            <w:rPrChange w:id="30" w:author="Sýkorová Elen" w:date="2022-08-18T12:4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>2022-SŽ-SŽG</w:t>
        </w:r>
      </w:ins>
      <w:del w:id="31" w:author="Sýkorová Elen" w:date="2022-08-18T12:45:00Z">
        <w:r w:rsidR="005740C3" w:rsidRPr="00C270F5" w:rsidDel="00C270F5">
          <w:rPr>
            <w:rFonts w:eastAsia="Times New Roman" w:cs="Times New Roman"/>
            <w:lang w:eastAsia="cs-CZ"/>
            <w:rPrChange w:id="32" w:author="Sýkorová Elen" w:date="2022-08-18T12:4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………………</w:delText>
        </w:r>
      </w:del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="00380260" w:rsidRPr="0055288E">
        <w:rPr>
          <w:rFonts w:eastAsia="Times New Roman" w:cs="Times New Roman"/>
          <w:b/>
          <w:lang w:eastAsia="cs-CZ"/>
        </w:rPr>
        <w:t xml:space="preserve">Veřejná </w:t>
      </w:r>
      <w:r w:rsidRPr="0055288E">
        <w:rPr>
          <w:rFonts w:eastAsia="Times New Roman" w:cs="Times New Roman"/>
          <w:b/>
          <w:lang w:eastAsia="cs-CZ"/>
        </w:rPr>
        <w:t>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20B3ED9" w14:textId="77777777" w:rsidR="007F4664" w:rsidRPr="007F4664" w:rsidRDefault="004E1498" w:rsidP="007F4664">
      <w:pPr>
        <w:pStyle w:val="Nadpis2"/>
        <w:rPr>
          <w:ins w:id="33" w:author="Sýkorová Elen" w:date="2022-08-25T12:32:00Z"/>
          <w:rFonts w:eastAsiaTheme="minorHAnsi" w:cstheme="minorBidi"/>
          <w:lang w:eastAsia="en-US"/>
        </w:rPr>
      </w:pPr>
      <w:r w:rsidRPr="004E1498">
        <w:t xml:space="preserve">Předmětem díla je </w:t>
      </w:r>
      <w:ins w:id="34" w:author="Sýkorová Elen" w:date="2022-08-25T12:32:00Z">
        <w:r w:rsidR="007F4664" w:rsidRPr="007F4664">
          <w:rPr>
            <w:rFonts w:eastAsiaTheme="minorHAnsi" w:cstheme="minorBidi"/>
            <w:lang w:eastAsia="en-US"/>
          </w:rPr>
          <w:t xml:space="preserve">zpracování směrodatného rychlostního profilu pro zvýšení traťové rychlosti v rychlostních profilech </w:t>
        </w:r>
        <w:bookmarkStart w:id="35" w:name="_Hlk41556197"/>
        <w:r w:rsidR="007F4664" w:rsidRPr="007F4664">
          <w:rPr>
            <w:rFonts w:eastAsiaTheme="minorHAnsi" w:cstheme="minorBidi"/>
            <w:i/>
            <w:lang w:eastAsia="en-US"/>
          </w:rPr>
          <w:t>V</w:t>
        </w:r>
        <w:r w:rsidR="007F4664" w:rsidRPr="007F4664">
          <w:rPr>
            <w:rFonts w:eastAsiaTheme="minorHAnsi" w:cstheme="minorBidi"/>
            <w:lang w:eastAsia="en-US"/>
          </w:rPr>
          <w:t xml:space="preserve">, </w:t>
        </w:r>
        <w:r w:rsidR="007F4664" w:rsidRPr="007F4664">
          <w:rPr>
            <w:rFonts w:eastAsiaTheme="minorHAnsi" w:cstheme="minorBidi"/>
            <w:i/>
            <w:lang w:eastAsia="en-US"/>
          </w:rPr>
          <w:t>V</w:t>
        </w:r>
        <w:r w:rsidR="007F4664" w:rsidRPr="007F4664">
          <w:rPr>
            <w:rFonts w:eastAsiaTheme="minorHAnsi" w:cstheme="minorBidi"/>
            <w:vertAlign w:val="subscript"/>
            <w:lang w:eastAsia="en-US"/>
          </w:rPr>
          <w:t>130</w:t>
        </w:r>
        <w:r w:rsidR="007F4664" w:rsidRPr="007F4664">
          <w:rPr>
            <w:rFonts w:eastAsiaTheme="minorHAnsi" w:cstheme="minorBidi"/>
            <w:lang w:eastAsia="en-US"/>
          </w:rPr>
          <w:t xml:space="preserve"> a </w:t>
        </w:r>
        <w:r w:rsidR="007F4664" w:rsidRPr="007F4664">
          <w:rPr>
            <w:rFonts w:eastAsiaTheme="minorHAnsi" w:cstheme="minorBidi"/>
            <w:i/>
            <w:lang w:eastAsia="en-US"/>
          </w:rPr>
          <w:t>V</w:t>
        </w:r>
        <w:r w:rsidR="007F4664" w:rsidRPr="007F4664">
          <w:rPr>
            <w:rFonts w:eastAsiaTheme="minorHAnsi" w:cstheme="minorBidi"/>
            <w:vertAlign w:val="subscript"/>
            <w:lang w:eastAsia="en-US"/>
          </w:rPr>
          <w:t>150</w:t>
        </w:r>
        <w:r w:rsidR="007F4664" w:rsidRPr="007F4664">
          <w:rPr>
            <w:rFonts w:eastAsiaTheme="minorHAnsi" w:cstheme="minorBidi"/>
            <w:lang w:eastAsia="en-US"/>
          </w:rPr>
          <w:t xml:space="preserve"> </w:t>
        </w:r>
        <w:bookmarkEnd w:id="35"/>
        <w:r w:rsidR="007F4664" w:rsidRPr="007F4664">
          <w:rPr>
            <w:rFonts w:eastAsiaTheme="minorHAnsi" w:cstheme="minorBidi"/>
            <w:lang w:eastAsia="en-US"/>
          </w:rPr>
          <w:t>dle pokynu GŘ č. 16/2013 a jeho projednání s dotčenými odbory GŘ a příslušným OŘ. Vyhotovený směrodatný rychlostní profil bude dále využíván objednatelem pro následné studie, projekční práce a plánování investičních nebo opravných prací</w:t>
        </w:r>
        <w:r w:rsidR="007F4664" w:rsidRPr="007F4664">
          <w:rPr>
            <w:rFonts w:eastAsiaTheme="minorHAnsi" w:cstheme="minorBidi"/>
            <w:lang w:eastAsia="en-US"/>
            <w:rPrChange w:id="36" w:author="Sýkorová Elen" w:date="2022-08-18T09:06:00Z">
              <w:rPr>
                <w:b/>
                <w:highlight w:val="yellow"/>
              </w:rPr>
            </w:rPrChange>
          </w:rPr>
          <w:t>.</w:t>
        </w:r>
        <w:del w:id="37" w:author="Sýkorová Elen" w:date="2022-08-18T09:05:00Z">
          <w:r w:rsidR="007F4664" w:rsidRPr="007F4664" w:rsidDel="00E23532">
            <w:rPr>
              <w:rFonts w:eastAsiaTheme="minorHAnsi" w:cstheme="minorBidi"/>
              <w:b/>
              <w:lang w:eastAsia="en-US"/>
              <w:rPrChange w:id="38" w:author="Sýkorová Elen" w:date="2022-08-18T09:06:00Z">
                <w:rPr>
                  <w:b/>
                  <w:highlight w:val="yellow"/>
                </w:rPr>
              </w:rPrChange>
            </w:rPr>
            <w:delText>…………..</w:delText>
          </w:r>
        </w:del>
      </w:ins>
    </w:p>
    <w:p w14:paraId="03F039C6" w14:textId="31264EBB" w:rsidR="004E1498" w:rsidRPr="004E1498" w:rsidRDefault="007F4664">
      <w:pPr>
        <w:spacing w:after="0"/>
        <w:ind w:left="567"/>
        <w:pPrChange w:id="39" w:author="Sýkorová Elen" w:date="2022-08-25T12:32:00Z">
          <w:pPr>
            <w:pStyle w:val="Nadpis2"/>
            <w:jc w:val="left"/>
          </w:pPr>
        </w:pPrChange>
      </w:pPr>
      <w:ins w:id="40" w:author="Sýkorová Elen" w:date="2022-08-25T12:32:00Z">
        <w:r w:rsidRPr="007F4664">
          <w:t>Předmětem plnění je rovněž sestavení grafu dynamického průběhu rychlosti a výpočet jízdních dob pro typové vozidlo a definovaná místa zastavení pro stávající/výchozí a nově navržené rychlostní profily</w:t>
        </w:r>
        <w:r>
          <w:t>.</w:t>
        </w:r>
      </w:ins>
      <w:del w:id="41" w:author="Sýkorová Elen" w:date="2022-08-18T10:29:00Z">
        <w:r w:rsidR="004E1498" w:rsidRPr="004E1498" w:rsidDel="005E1BF1">
          <w:rPr>
            <w:highlight w:val="yellow"/>
          </w:rPr>
          <w:delText>………………</w:delText>
        </w:r>
        <w:r w:rsidR="0086114C" w:rsidRPr="004E1498" w:rsidDel="005E1BF1">
          <w:rPr>
            <w:highlight w:val="yellow"/>
          </w:rPr>
          <w:delText>……</w:delText>
        </w:r>
        <w:r w:rsidR="0086114C" w:rsidRPr="004E1498" w:rsidDel="005E1BF1">
          <w:delText>.</w:delText>
        </w:r>
      </w:del>
    </w:p>
    <w:p w14:paraId="31E5226B" w14:textId="4E82EE9E" w:rsidR="004E1498" w:rsidRPr="004E1498" w:rsidRDefault="004E1498" w:rsidP="00592757">
      <w:pPr>
        <w:pStyle w:val="Nadpis2"/>
        <w:jc w:val="left"/>
      </w:pPr>
      <w:r w:rsidRPr="005E1BF1">
        <w:rPr>
          <w:rPrChange w:id="42" w:author="Sýkorová Elen" w:date="2022-08-18T10:30:00Z">
            <w:rPr>
              <w:highlight w:val="yellow"/>
            </w:rPr>
          </w:rPrChange>
        </w:rPr>
        <w:t>Předmět díla je blíže specifikován v přílo</w:t>
      </w:r>
      <w:ins w:id="43" w:author="Sýkorová Elen" w:date="2022-08-26T09:01:00Z">
        <w:r w:rsidR="00F9647F">
          <w:t>hách</w:t>
        </w:r>
      </w:ins>
      <w:del w:id="44" w:author="Sýkorová Elen" w:date="2022-08-26T09:01:00Z">
        <w:r w:rsidR="00CB53B1" w:rsidRPr="005E1BF1" w:rsidDel="00F9647F">
          <w:rPr>
            <w:rPrChange w:id="45" w:author="Sýkorová Elen" w:date="2022-08-18T10:30:00Z">
              <w:rPr>
                <w:highlight w:val="yellow"/>
              </w:rPr>
            </w:rPrChange>
          </w:rPr>
          <w:delText>ze</w:delText>
        </w:r>
      </w:del>
      <w:r w:rsidRPr="005E1BF1">
        <w:rPr>
          <w:rPrChange w:id="46" w:author="Sýkorová Elen" w:date="2022-08-18T10:30:00Z">
            <w:rPr>
              <w:highlight w:val="yellow"/>
            </w:rPr>
          </w:rPrChange>
        </w:rPr>
        <w:t xml:space="preserve"> </w:t>
      </w:r>
      <w:r w:rsidR="0086114C" w:rsidRPr="005E1BF1">
        <w:rPr>
          <w:rPrChange w:id="47" w:author="Sýkorová Elen" w:date="2022-08-18T10:30:00Z">
            <w:rPr>
              <w:highlight w:val="yellow"/>
            </w:rPr>
          </w:rPrChange>
        </w:rPr>
        <w:t>č</w:t>
      </w:r>
      <w:ins w:id="48" w:author="Sýkorová Elen" w:date="2022-08-18T10:30:00Z">
        <w:r w:rsidR="005E1BF1" w:rsidRPr="005E1BF1">
          <w:rPr>
            <w:rPrChange w:id="49" w:author="Sýkorová Elen" w:date="2022-08-18T10:30:00Z">
              <w:rPr>
                <w:highlight w:val="yellow"/>
              </w:rPr>
            </w:rPrChange>
          </w:rPr>
          <w:t xml:space="preserve">. </w:t>
        </w:r>
      </w:ins>
      <w:ins w:id="50" w:author="Sýkorová Elen" w:date="2022-08-25T12:32:00Z">
        <w:r w:rsidR="007F4664">
          <w:t>1.</w:t>
        </w:r>
        <w:proofErr w:type="gramStart"/>
        <w:r w:rsidR="007F4664">
          <w:t>1</w:t>
        </w:r>
      </w:ins>
      <w:ins w:id="51" w:author="Sýkorová Elen" w:date="2022-08-25T13:14:00Z">
        <w:r w:rsidR="00F469B2">
          <w:t xml:space="preserve"> </w:t>
        </w:r>
      </w:ins>
      <w:ins w:id="52" w:author="Sýkorová Elen" w:date="2022-08-25T12:32:00Z">
        <w:r w:rsidR="007F4664">
          <w:t>-</w:t>
        </w:r>
      </w:ins>
      <w:ins w:id="53" w:author="Sýkorová Elen" w:date="2022-08-25T13:14:00Z">
        <w:r w:rsidR="00F469B2">
          <w:t xml:space="preserve"> </w:t>
        </w:r>
      </w:ins>
      <w:ins w:id="54" w:author="Sýkorová Elen" w:date="2022-08-25T12:32:00Z">
        <w:r w:rsidR="007F4664">
          <w:t>1</w:t>
        </w:r>
        <w:proofErr w:type="gramEnd"/>
        <w:r w:rsidR="007F4664">
          <w:t>.6</w:t>
        </w:r>
      </w:ins>
      <w:ins w:id="55" w:author="Sýkorová Elen" w:date="2022-08-18T10:30:00Z">
        <w:r w:rsidR="005E1BF1" w:rsidRPr="005E1BF1">
          <w:rPr>
            <w:rPrChange w:id="56" w:author="Sýkorová Elen" w:date="2022-08-18T10:30:00Z">
              <w:rPr>
                <w:highlight w:val="yellow"/>
              </w:rPr>
            </w:rPrChange>
          </w:rPr>
          <w:t xml:space="preserve"> </w:t>
        </w:r>
      </w:ins>
      <w:ins w:id="57" w:author="Sýkorová Elen" w:date="2022-08-26T09:02:00Z">
        <w:r w:rsidR="00F9647F">
          <w:t xml:space="preserve">této </w:t>
        </w:r>
      </w:ins>
      <w:del w:id="58" w:author="Sýkorová Elen" w:date="2022-08-18T10:30:00Z">
        <w:r w:rsidR="0086114C" w:rsidRPr="005E1BF1" w:rsidDel="005E1BF1">
          <w:rPr>
            <w:rPrChange w:id="59" w:author="Sýkorová Elen" w:date="2022-08-18T10:30:00Z">
              <w:rPr>
                <w:highlight w:val="yellow"/>
              </w:rPr>
            </w:rPrChange>
          </w:rPr>
          <w:delText>…</w:delText>
        </w:r>
      </w:del>
      <w:r w:rsidR="006566F7" w:rsidRPr="005E1BF1">
        <w:rPr>
          <w:rPrChange w:id="60" w:author="Sýkorová Elen" w:date="2022-08-18T10:30:00Z">
            <w:rPr>
              <w:highlight w:val="yellow"/>
            </w:rPr>
          </w:rPrChange>
        </w:rPr>
        <w:t>S</w:t>
      </w:r>
      <w:r w:rsidRPr="005E1BF1">
        <w:rPr>
          <w:rPrChange w:id="61" w:author="Sýkorová Elen" w:date="2022-08-18T10:30:00Z">
            <w:rPr>
              <w:highlight w:val="yellow"/>
            </w:rPr>
          </w:rPrChange>
        </w:rPr>
        <w:t>mlouvy.</w:t>
      </w:r>
    </w:p>
    <w:p w14:paraId="3E663345" w14:textId="10849802" w:rsidR="004E1498" w:rsidRPr="005E1BF1" w:rsidRDefault="004E1498" w:rsidP="00592757">
      <w:pPr>
        <w:pStyle w:val="Nadpis2"/>
        <w:jc w:val="left"/>
        <w:rPr>
          <w:rPrChange w:id="62" w:author="Sýkorová Elen" w:date="2022-08-18T10:31:00Z">
            <w:rPr>
              <w:highlight w:val="yellow"/>
            </w:rPr>
          </w:rPrChange>
        </w:rPr>
      </w:pPr>
      <w:r w:rsidRPr="005E1BF1">
        <w:rPr>
          <w:rPrChange w:id="63" w:author="Sýkorová Elen" w:date="2022-08-18T10:31:00Z">
            <w:rPr>
              <w:highlight w:val="yellow"/>
            </w:rPr>
          </w:rPrChange>
        </w:rPr>
        <w:t xml:space="preserve">Předmět díla musí být proveden v souladu </w:t>
      </w:r>
      <w:del w:id="64" w:author="Sýkorová Elen" w:date="2022-08-18T10:31:00Z">
        <w:r w:rsidRPr="005E1BF1" w:rsidDel="005E1BF1">
          <w:rPr>
            <w:rPrChange w:id="65" w:author="Sýkorová Elen" w:date="2022-08-18T10:31:00Z">
              <w:rPr>
                <w:highlight w:val="yellow"/>
              </w:rPr>
            </w:rPrChange>
          </w:rPr>
          <w:delText>s podmínkami stanovenými v rozhodnutí …………</w:delText>
        </w:r>
        <w:r w:rsidR="0086114C" w:rsidRPr="005E1BF1" w:rsidDel="005E1BF1">
          <w:rPr>
            <w:rPrChange w:id="66" w:author="Sýkorová Elen" w:date="2022-08-18T10:31:00Z">
              <w:rPr>
                <w:highlight w:val="yellow"/>
              </w:rPr>
            </w:rPrChange>
          </w:rPr>
          <w:delText>…,</w:delText>
        </w:r>
        <w:r w:rsidR="006566F7" w:rsidRPr="005E1BF1" w:rsidDel="005E1BF1">
          <w:rPr>
            <w:rPrChange w:id="67" w:author="Sýkorová Elen" w:date="2022-08-18T10:31:00Z">
              <w:rPr>
                <w:highlight w:val="yellow"/>
              </w:rPr>
            </w:rPrChange>
          </w:rPr>
          <w:delText xml:space="preserve"> která jsou přílohou č…… S</w:delText>
        </w:r>
        <w:r w:rsidRPr="005E1BF1" w:rsidDel="005E1BF1">
          <w:rPr>
            <w:rPrChange w:id="68" w:author="Sýkorová Elen" w:date="2022-08-18T10:31:00Z">
              <w:rPr>
                <w:highlight w:val="yellow"/>
              </w:rPr>
            </w:rPrChange>
          </w:rPr>
          <w:delText xml:space="preserve">mlouvy a dále v souladu </w:delText>
        </w:r>
      </w:del>
      <w:r w:rsidRPr="005E1BF1">
        <w:rPr>
          <w:rPrChange w:id="69" w:author="Sýkorová Elen" w:date="2022-08-18T10:31:00Z">
            <w:rPr>
              <w:highlight w:val="yellow"/>
            </w:rPr>
          </w:rPrChange>
        </w:rPr>
        <w:t>s právními předpisy, normami ČSN</w:t>
      </w:r>
      <w:ins w:id="70" w:author="Sýkorová Elen" w:date="2022-08-18T10:31:00Z">
        <w:r w:rsidR="005E1BF1" w:rsidRPr="005E1BF1">
          <w:rPr>
            <w:rPrChange w:id="71" w:author="Sýkorová Elen" w:date="2022-08-18T10:31:00Z">
              <w:rPr>
                <w:highlight w:val="yellow"/>
              </w:rPr>
            </w:rPrChange>
          </w:rPr>
          <w:t xml:space="preserve"> a </w:t>
        </w:r>
      </w:ins>
      <w:del w:id="72" w:author="Sýkorová Elen" w:date="2022-08-18T10:31:00Z">
        <w:r w:rsidRPr="005E1BF1" w:rsidDel="005E1BF1">
          <w:rPr>
            <w:rPrChange w:id="73" w:author="Sýkorová Elen" w:date="2022-08-18T10:31:00Z">
              <w:rPr>
                <w:highlight w:val="yellow"/>
              </w:rPr>
            </w:rPrChange>
          </w:rPr>
          <w:delText xml:space="preserve">, </w:delText>
        </w:r>
      </w:del>
      <w:r w:rsidRPr="005E1BF1">
        <w:rPr>
          <w:rPrChange w:id="74" w:author="Sýkorová Elen" w:date="2022-08-18T10:31:00Z">
            <w:rPr>
              <w:highlight w:val="yellow"/>
            </w:rPr>
          </w:rPrChange>
        </w:rPr>
        <w:t>technickými normami</w:t>
      </w:r>
      <w:ins w:id="75" w:author="Sýkorová Elen" w:date="2022-08-18T10:31:00Z">
        <w:r w:rsidR="005E1BF1" w:rsidRPr="005E1BF1">
          <w:rPr>
            <w:rPrChange w:id="76" w:author="Sýkorová Elen" w:date="2022-08-18T10:31:00Z">
              <w:rPr>
                <w:highlight w:val="yellow"/>
              </w:rPr>
            </w:rPrChange>
          </w:rPr>
          <w:t xml:space="preserve"> </w:t>
        </w:r>
      </w:ins>
      <w:del w:id="77" w:author="Sýkorová Elen" w:date="2022-08-18T10:31:00Z">
        <w:r w:rsidRPr="005E1BF1" w:rsidDel="005E1BF1">
          <w:rPr>
            <w:rPrChange w:id="78" w:author="Sýkorová Elen" w:date="2022-08-18T10:31:00Z">
              <w:rPr>
                <w:highlight w:val="yellow"/>
              </w:rPr>
            </w:rPrChange>
          </w:rPr>
          <w:delText>, …</w:delText>
        </w:r>
        <w:r w:rsidR="0086114C" w:rsidRPr="005E1BF1" w:rsidDel="005E1BF1">
          <w:rPr>
            <w:rPrChange w:id="79" w:author="Sýkorová Elen" w:date="2022-08-18T10:31:00Z">
              <w:rPr>
                <w:highlight w:val="yellow"/>
              </w:rPr>
            </w:rPrChange>
          </w:rPr>
          <w:delText>……</w:delText>
        </w:r>
        <w:r w:rsidR="006566F7" w:rsidRPr="005E1BF1" w:rsidDel="005E1BF1">
          <w:rPr>
            <w:rPrChange w:id="80" w:author="Sýkorová Elen" w:date="2022-08-18T10:31:00Z">
              <w:rPr>
                <w:highlight w:val="yellow"/>
              </w:rPr>
            </w:rPrChange>
          </w:rPr>
          <w:delText xml:space="preserve">…. </w:delText>
        </w:r>
      </w:del>
      <w:r w:rsidR="006566F7" w:rsidRPr="005E1BF1">
        <w:rPr>
          <w:rPrChange w:id="81" w:author="Sýkorová Elen" w:date="2022-08-18T10:31:00Z">
            <w:rPr>
              <w:highlight w:val="yellow"/>
            </w:rPr>
          </w:rPrChange>
        </w:rPr>
        <w:t>uvedenými v přílo</w:t>
      </w:r>
      <w:ins w:id="82" w:author="Sýkorová Elen" w:date="2022-08-26T09:02:00Z">
        <w:r w:rsidR="00F9647F">
          <w:t>hách</w:t>
        </w:r>
      </w:ins>
      <w:del w:id="83" w:author="Sýkorová Elen" w:date="2022-08-26T09:02:00Z">
        <w:r w:rsidR="006566F7" w:rsidRPr="005E1BF1" w:rsidDel="00F9647F">
          <w:rPr>
            <w:rPrChange w:id="84" w:author="Sýkorová Elen" w:date="2022-08-18T10:31:00Z">
              <w:rPr>
                <w:highlight w:val="yellow"/>
              </w:rPr>
            </w:rPrChange>
          </w:rPr>
          <w:delText>ze</w:delText>
        </w:r>
      </w:del>
      <w:r w:rsidR="006566F7" w:rsidRPr="005E1BF1">
        <w:rPr>
          <w:rPrChange w:id="85" w:author="Sýkorová Elen" w:date="2022-08-18T10:31:00Z">
            <w:rPr>
              <w:highlight w:val="yellow"/>
            </w:rPr>
          </w:rPrChange>
        </w:rPr>
        <w:t xml:space="preserve"> č. </w:t>
      </w:r>
      <w:ins w:id="86" w:author="Sýkorová Elen" w:date="2022-08-25T12:33:00Z">
        <w:r w:rsidR="007F4664">
          <w:t>1.</w:t>
        </w:r>
        <w:proofErr w:type="gramStart"/>
        <w:r w:rsidR="007F4664">
          <w:t>1</w:t>
        </w:r>
      </w:ins>
      <w:ins w:id="87" w:author="Sýkorová Elen" w:date="2022-08-25T13:14:00Z">
        <w:r w:rsidR="00F469B2">
          <w:t xml:space="preserve"> </w:t>
        </w:r>
      </w:ins>
      <w:ins w:id="88" w:author="Sýkorová Elen" w:date="2022-08-25T12:33:00Z">
        <w:r w:rsidR="007F4664">
          <w:t>-</w:t>
        </w:r>
      </w:ins>
      <w:ins w:id="89" w:author="Sýkorová Elen" w:date="2022-08-25T13:14:00Z">
        <w:r w:rsidR="00F469B2">
          <w:t xml:space="preserve"> </w:t>
        </w:r>
      </w:ins>
      <w:ins w:id="90" w:author="Sýkorová Elen" w:date="2022-08-25T12:33:00Z">
        <w:r w:rsidR="007F4664">
          <w:t>1</w:t>
        </w:r>
        <w:proofErr w:type="gramEnd"/>
        <w:r w:rsidR="007F4664">
          <w:t>.6</w:t>
        </w:r>
      </w:ins>
      <w:del w:id="91" w:author="Sýkorová Elen" w:date="2022-08-18T10:31:00Z">
        <w:r w:rsidR="006566F7" w:rsidRPr="005E1BF1" w:rsidDel="005E1BF1">
          <w:rPr>
            <w:rPrChange w:id="92" w:author="Sýkorová Elen" w:date="2022-08-18T10:31:00Z">
              <w:rPr>
                <w:highlight w:val="yellow"/>
              </w:rPr>
            </w:rPrChange>
          </w:rPr>
          <w:delText>3</w:delText>
        </w:r>
      </w:del>
      <w:r w:rsidR="006566F7" w:rsidRPr="005E1BF1">
        <w:rPr>
          <w:rPrChange w:id="93" w:author="Sýkorová Elen" w:date="2022-08-18T10:31:00Z">
            <w:rPr>
              <w:highlight w:val="yellow"/>
            </w:rPr>
          </w:rPrChange>
        </w:rPr>
        <w:t xml:space="preserve"> </w:t>
      </w:r>
      <w:ins w:id="94" w:author="Sýkorová Elen" w:date="2022-08-26T09:02:00Z">
        <w:r w:rsidR="00F9647F">
          <w:t xml:space="preserve">této </w:t>
        </w:r>
      </w:ins>
      <w:r w:rsidR="006566F7" w:rsidRPr="005E1BF1">
        <w:rPr>
          <w:rPrChange w:id="95" w:author="Sýkorová Elen" w:date="2022-08-18T10:31:00Z">
            <w:rPr>
              <w:highlight w:val="yellow"/>
            </w:rPr>
          </w:rPrChange>
        </w:rPr>
        <w:t>S</w:t>
      </w:r>
      <w:r w:rsidRPr="005E1BF1">
        <w:rPr>
          <w:rPrChange w:id="96" w:author="Sýkorová Elen" w:date="2022-08-18T10:31:00Z">
            <w:rPr>
              <w:highlight w:val="yellow"/>
            </w:rPr>
          </w:rPrChange>
        </w:rPr>
        <w:t>mlouvy.</w:t>
      </w:r>
    </w:p>
    <w:p w14:paraId="620E778C" w14:textId="1F1354BE" w:rsidR="004E1498" w:rsidRPr="005E1BF1" w:rsidRDefault="004E1498" w:rsidP="00275474">
      <w:pPr>
        <w:pStyle w:val="Nadpis2"/>
        <w:jc w:val="left"/>
        <w:rPr>
          <w:rPrChange w:id="97" w:author="Sýkorová Elen" w:date="2022-08-18T10:31:00Z">
            <w:rPr>
              <w:highlight w:val="yellow"/>
            </w:rPr>
          </w:rPrChange>
        </w:rPr>
      </w:pPr>
      <w:r w:rsidRPr="005E1BF1">
        <w:rPr>
          <w:rPrChange w:id="98" w:author="Sýkorová Elen" w:date="2022-08-18T10:31:00Z">
            <w:rPr>
              <w:highlight w:val="yellow"/>
            </w:rPr>
          </w:rPrChange>
        </w:rPr>
        <w:lastRenderedPageBreak/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6DF1F7F" w14:textId="225FB3A1" w:rsidR="00810E9B" w:rsidRPr="009A7E08" w:rsidDel="005E1BF1" w:rsidRDefault="00810E9B">
      <w:pPr>
        <w:pStyle w:val="Nadpis2"/>
        <w:jc w:val="left"/>
        <w:rPr>
          <w:del w:id="99" w:author="Sýkorová Elen" w:date="2022-08-18T10:31:00Z"/>
          <w:b/>
          <w:rPrChange w:id="100" w:author="Sýkorová Elen" w:date="2022-08-29T08:52:00Z">
            <w:rPr>
              <w:del w:id="101" w:author="Sýkorová Elen" w:date="2022-08-18T10:31:00Z"/>
              <w:highlight w:val="yellow"/>
            </w:rPr>
          </w:rPrChange>
        </w:rPr>
      </w:pPr>
      <w:del w:id="102" w:author="Sýkorová Elen" w:date="2022-08-18T10:31:00Z">
        <w:r w:rsidRPr="009A7E08" w:rsidDel="005E1BF1">
          <w:rPr>
            <w:b/>
            <w:rPrChange w:id="103" w:author="Sýkorová Elen" w:date="2022-08-29T08:52:00Z">
              <w:rPr>
                <w:highlight w:val="yellow"/>
              </w:rPr>
            </w:rPrChange>
          </w:rPr>
          <w:delText>Zhotovitelem oceněný položkový rozp</w:delText>
        </w:r>
        <w:r w:rsidR="006566F7" w:rsidRPr="009A7E08" w:rsidDel="005E1BF1">
          <w:rPr>
            <w:b/>
            <w:rPrChange w:id="104" w:author="Sýkorová Elen" w:date="2022-08-29T08:52:00Z">
              <w:rPr>
                <w:highlight w:val="yellow"/>
              </w:rPr>
            </w:rPrChange>
          </w:rPr>
          <w:delText xml:space="preserve">očet Díla je přílohou č.…. </w:delText>
        </w:r>
        <w:r w:rsidRPr="009A7E08" w:rsidDel="005E1BF1">
          <w:rPr>
            <w:b/>
            <w:rPrChange w:id="105" w:author="Sýkorová Elen" w:date="2022-08-29T08:52:00Z">
              <w:rPr>
                <w:highlight w:val="yellow"/>
              </w:rPr>
            </w:rPrChange>
          </w:rPr>
          <w:delText>Smlouvy.</w:delText>
        </w:r>
      </w:del>
    </w:p>
    <w:p w14:paraId="68E1E419" w14:textId="3CC3367C" w:rsidR="00FC6B1A" w:rsidRPr="009A7E08" w:rsidRDefault="00810E9B">
      <w:pPr>
        <w:pStyle w:val="Nadpis2"/>
        <w:jc w:val="left"/>
        <w:rPr>
          <w:ins w:id="106" w:author="Sýkorová Elen" w:date="2022-08-25T12:55:00Z"/>
          <w:b/>
          <w:rPrChange w:id="107" w:author="Sýkorová Elen" w:date="2022-08-29T08:52:00Z">
            <w:rPr>
              <w:ins w:id="108" w:author="Sýkorová Elen" w:date="2022-08-25T12:55:00Z"/>
              <w:highlight w:val="yellow"/>
            </w:rPr>
          </w:rPrChange>
        </w:rPr>
      </w:pPr>
      <w:r w:rsidRPr="009A7E08">
        <w:rPr>
          <w:b/>
          <w:rPrChange w:id="109" w:author="Sýkorová Elen" w:date="2022-08-29T08:52:00Z">
            <w:rPr/>
          </w:rPrChange>
        </w:rPr>
        <w:t>Fakturace</w:t>
      </w:r>
      <w:del w:id="110" w:author="Sýkorová Elen" w:date="2022-08-29T08:52:00Z">
        <w:r w:rsidRPr="009A7E08" w:rsidDel="009A7E08">
          <w:rPr>
            <w:b/>
            <w:rPrChange w:id="111" w:author="Sýkorová Elen" w:date="2022-08-29T08:52:00Z">
              <w:rPr/>
            </w:rPrChange>
          </w:rPr>
          <w:delText xml:space="preserve"> bude provedena</w:delText>
        </w:r>
      </w:del>
    </w:p>
    <w:p w14:paraId="28C81697" w14:textId="4CFFAC05" w:rsidR="00810E9B" w:rsidRPr="00ED2166" w:rsidRDefault="00FC6B1A" w:rsidP="00FC6B1A">
      <w:pPr>
        <w:pStyle w:val="Nadpis3"/>
        <w:ind w:left="567" w:hanging="567"/>
        <w:rPr>
          <w:ins w:id="112" w:author="Sýkorová Elen" w:date="2022-08-25T13:03:00Z"/>
          <w:rPrChange w:id="113" w:author="Sýkorová Elen" w:date="2022-09-01T12:44:00Z">
            <w:rPr>
              <w:ins w:id="114" w:author="Sýkorová Elen" w:date="2022-08-25T13:03:00Z"/>
              <w:highlight w:val="yellow"/>
            </w:rPr>
          </w:rPrChange>
        </w:rPr>
      </w:pPr>
      <w:ins w:id="115" w:author="Sýkorová Elen" w:date="2022-08-25T12:55:00Z">
        <w:r w:rsidRPr="00ED2166">
          <w:rPr>
            <w:rPrChange w:id="116" w:author="Sýkorová Elen" w:date="2022-09-01T12:44:00Z">
              <w:rPr>
                <w:highlight w:val="yellow"/>
              </w:rPr>
            </w:rPrChange>
          </w:rPr>
          <w:t xml:space="preserve">90% z celkové ceny díla bez DPH, tj. </w:t>
        </w:r>
      </w:ins>
      <w:ins w:id="117" w:author="Sýkorová Elen" w:date="2022-08-25T12:56:00Z">
        <w:r w:rsidRPr="00ED2166">
          <w:rPr>
            <w:highlight w:val="green"/>
            <w:rPrChange w:id="118" w:author="Sýkorová Elen" w:date="2022-09-01T12:44:00Z">
              <w:rPr>
                <w:highlight w:val="yellow"/>
              </w:rPr>
            </w:rPrChange>
          </w:rPr>
          <w:t>…</w:t>
        </w:r>
        <w:proofErr w:type="gramStart"/>
        <w:r w:rsidRPr="00ED2166">
          <w:rPr>
            <w:highlight w:val="green"/>
            <w:rPrChange w:id="119" w:author="Sýkorová Elen" w:date="2022-09-01T12:44:00Z">
              <w:rPr>
                <w:highlight w:val="yellow"/>
              </w:rPr>
            </w:rPrChange>
          </w:rPr>
          <w:t>……</w:t>
        </w:r>
      </w:ins>
      <w:ins w:id="120" w:author="Sýkorová Elen" w:date="2022-08-25T13:07:00Z">
        <w:r w:rsidR="008F35BC" w:rsidRPr="00ED2166">
          <w:rPr>
            <w:highlight w:val="green"/>
            <w:rPrChange w:id="121" w:author="Sýkorová Elen" w:date="2022-09-01T12:44:00Z">
              <w:rPr>
                <w:highlight w:val="green"/>
              </w:rPr>
            </w:rPrChange>
          </w:rPr>
          <w:t>.</w:t>
        </w:r>
      </w:ins>
      <w:proofErr w:type="gramEnd"/>
      <w:ins w:id="122" w:author="Sýkorová Elen" w:date="2022-08-25T12:56:00Z">
        <w:r w:rsidRPr="00ED2166">
          <w:rPr>
            <w:highlight w:val="green"/>
            <w:rPrChange w:id="123" w:author="Sýkorová Elen" w:date="2022-09-01T12:44:00Z">
              <w:rPr>
                <w:highlight w:val="yellow"/>
              </w:rPr>
            </w:rPrChange>
          </w:rPr>
          <w:t>…….Kč</w:t>
        </w:r>
      </w:ins>
      <w:ins w:id="124" w:author="Sýkorová Elen" w:date="2022-08-25T13:04:00Z">
        <w:r w:rsidRPr="00ED2166">
          <w:rPr>
            <w:rPrChange w:id="125" w:author="Sýkorová Elen" w:date="2022-09-01T12:44:00Z">
              <w:rPr>
                <w:highlight w:val="yellow"/>
              </w:rPr>
            </w:rPrChange>
          </w:rPr>
          <w:t xml:space="preserve"> bez DPH</w:t>
        </w:r>
      </w:ins>
      <w:ins w:id="126" w:author="Sýkorová Elen" w:date="2022-08-25T12:56:00Z">
        <w:r w:rsidRPr="00ED2166">
          <w:rPr>
            <w:rPrChange w:id="127" w:author="Sýkorová Elen" w:date="2022-09-01T12:44:00Z">
              <w:rPr>
                <w:highlight w:val="yellow"/>
              </w:rPr>
            </w:rPrChange>
          </w:rPr>
          <w:t xml:space="preserve"> bude fakturováno</w:t>
        </w:r>
      </w:ins>
      <w:r w:rsidR="00810E9B" w:rsidRPr="00ED2166">
        <w:rPr>
          <w:rPrChange w:id="128" w:author="Sýkorová Elen" w:date="2022-09-01T12:44:00Z">
            <w:rPr/>
          </w:rPrChange>
        </w:rPr>
        <w:t xml:space="preserve"> </w:t>
      </w:r>
      <w:r w:rsidR="00CB53B1" w:rsidRPr="00ED2166">
        <w:rPr>
          <w:rPrChange w:id="129" w:author="Sýkorová Elen" w:date="2022-09-01T12:44:00Z">
            <w:rPr/>
          </w:rPrChange>
        </w:rPr>
        <w:t xml:space="preserve">na základě </w:t>
      </w:r>
      <w:ins w:id="130" w:author="Sýkorová Elen" w:date="2022-08-18T10:32:00Z">
        <w:r w:rsidR="005E1BF1" w:rsidRPr="00ED2166">
          <w:rPr>
            <w:rPrChange w:id="131" w:author="Sýkorová Elen" w:date="2022-09-01T12:44:00Z">
              <w:rPr/>
            </w:rPrChange>
          </w:rPr>
          <w:t>faktury vystavené Zhotov</w:t>
        </w:r>
      </w:ins>
      <w:ins w:id="132" w:author="Sýkorová Elen" w:date="2022-08-18T10:33:00Z">
        <w:r w:rsidR="005E1BF1" w:rsidRPr="00ED2166">
          <w:rPr>
            <w:rPrChange w:id="133" w:author="Sýkorová Elen" w:date="2022-09-01T12:44:00Z">
              <w:rPr/>
            </w:rPrChange>
          </w:rPr>
          <w:t>itelem, po předání a převzetí</w:t>
        </w:r>
      </w:ins>
      <w:ins w:id="134" w:author="Sýkorová Elen" w:date="2022-08-25T12:56:00Z">
        <w:r w:rsidRPr="00ED2166">
          <w:rPr>
            <w:rPrChange w:id="135" w:author="Sýkorová Elen" w:date="2022-09-01T12:44:00Z">
              <w:rPr>
                <w:highlight w:val="yellow"/>
              </w:rPr>
            </w:rPrChange>
          </w:rPr>
          <w:t xml:space="preserve"> </w:t>
        </w:r>
      </w:ins>
      <w:ins w:id="136" w:author="Sýkorová Elen" w:date="2022-08-25T12:58:00Z">
        <w:r w:rsidRPr="00ED2166">
          <w:rPr>
            <w:rPrChange w:id="137" w:author="Sýkorová Elen" w:date="2022-09-01T12:44:00Z">
              <w:rPr>
                <w:highlight w:val="yellow"/>
              </w:rPr>
            </w:rPrChange>
          </w:rPr>
          <w:t>prvního dílčího plnění</w:t>
        </w:r>
      </w:ins>
      <w:ins w:id="138" w:author="Sýkorová Elen" w:date="2022-08-26T09:04:00Z">
        <w:r w:rsidR="00ED407B" w:rsidRPr="00ED2166">
          <w:rPr>
            <w:rPrChange w:id="139" w:author="Sýkorová Elen" w:date="2022-09-01T12:44:00Z">
              <w:rPr/>
            </w:rPrChange>
          </w:rPr>
          <w:t>, které je uvedeno</w:t>
        </w:r>
      </w:ins>
      <w:ins w:id="140" w:author="Sýkorová Elen" w:date="2022-08-26T09:05:00Z">
        <w:r w:rsidR="00ED407B" w:rsidRPr="00ED2166">
          <w:rPr>
            <w:rPrChange w:id="141" w:author="Sýkorová Elen" w:date="2022-09-01T12:44:00Z">
              <w:rPr/>
            </w:rPrChange>
          </w:rPr>
          <w:t xml:space="preserve"> </w:t>
        </w:r>
      </w:ins>
      <w:ins w:id="142" w:author="Sýkorová Elen" w:date="2022-08-25T13:01:00Z">
        <w:r w:rsidRPr="00ED2166">
          <w:rPr>
            <w:rPrChange w:id="143" w:author="Sýkorová Elen" w:date="2022-09-01T12:44:00Z">
              <w:rPr>
                <w:highlight w:val="yellow"/>
              </w:rPr>
            </w:rPrChange>
          </w:rPr>
          <w:t>v harmonogramu plnění</w:t>
        </w:r>
      </w:ins>
      <w:ins w:id="144" w:author="Sýkorová Elen" w:date="2022-08-26T09:05:00Z">
        <w:r w:rsidR="00ED407B" w:rsidRPr="00ED2166">
          <w:rPr>
            <w:rPrChange w:id="145" w:author="Sýkorová Elen" w:date="2022-09-01T12:44:00Z">
              <w:rPr>
                <w:highlight w:val="yellow"/>
              </w:rPr>
            </w:rPrChange>
          </w:rPr>
          <w:t xml:space="preserve"> v</w:t>
        </w:r>
      </w:ins>
      <w:ins w:id="146" w:author="Sýkorová Elen" w:date="2022-08-25T13:01:00Z">
        <w:r w:rsidRPr="00ED2166">
          <w:rPr>
            <w:rPrChange w:id="147" w:author="Sýkorová Elen" w:date="2022-09-01T12:44:00Z">
              <w:rPr>
                <w:highlight w:val="yellow"/>
              </w:rPr>
            </w:rPrChange>
          </w:rPr>
          <w:t xml:space="preserve"> příloh</w:t>
        </w:r>
      </w:ins>
      <w:ins w:id="148" w:author="Sýkorová Elen" w:date="2022-08-26T09:05:00Z">
        <w:r w:rsidR="00ED407B" w:rsidRPr="00ED2166">
          <w:rPr>
            <w:rPrChange w:id="149" w:author="Sýkorová Elen" w:date="2022-09-01T12:44:00Z">
              <w:rPr>
                <w:highlight w:val="yellow"/>
              </w:rPr>
            </w:rPrChange>
          </w:rPr>
          <w:t>ách</w:t>
        </w:r>
      </w:ins>
      <w:ins w:id="150" w:author="Sýkorová Elen" w:date="2022-08-25T13:01:00Z">
        <w:r w:rsidRPr="00ED2166">
          <w:rPr>
            <w:rPrChange w:id="151" w:author="Sýkorová Elen" w:date="2022-09-01T12:44:00Z">
              <w:rPr>
                <w:highlight w:val="yellow"/>
              </w:rPr>
            </w:rPrChange>
          </w:rPr>
          <w:t xml:space="preserve"> č. 1.1 – 1.6</w:t>
        </w:r>
      </w:ins>
      <w:ins w:id="152" w:author="Sýkorová Elen" w:date="2022-08-25T13:02:00Z">
        <w:r w:rsidRPr="00ED2166">
          <w:rPr>
            <w:rPrChange w:id="153" w:author="Sýkorová Elen" w:date="2022-09-01T12:44:00Z">
              <w:rPr>
                <w:highlight w:val="yellow"/>
              </w:rPr>
            </w:rPrChange>
          </w:rPr>
          <w:t xml:space="preserve"> této Smlouvy</w:t>
        </w:r>
      </w:ins>
      <w:ins w:id="154" w:author="Sýkorová Elen" w:date="2022-08-25T13:00:00Z">
        <w:r w:rsidRPr="00ED2166">
          <w:rPr>
            <w:rPrChange w:id="155" w:author="Sýkorová Elen" w:date="2022-09-01T12:44:00Z">
              <w:rPr>
                <w:highlight w:val="yellow"/>
              </w:rPr>
            </w:rPrChange>
          </w:rPr>
          <w:t>,</w:t>
        </w:r>
      </w:ins>
      <w:ins w:id="156" w:author="Sýkorová Elen" w:date="2022-08-25T12:56:00Z">
        <w:r w:rsidRPr="00ED2166">
          <w:rPr>
            <w:rPrChange w:id="157" w:author="Sýkorová Elen" w:date="2022-09-01T12:44:00Z">
              <w:rPr>
                <w:highlight w:val="yellow"/>
              </w:rPr>
            </w:rPrChange>
          </w:rPr>
          <w:t xml:space="preserve"> a to na základě předávacího protokolu podepsaného oběma </w:t>
        </w:r>
      </w:ins>
      <w:ins w:id="158" w:author="Sýkorová Elen" w:date="2022-08-25T12:57:00Z">
        <w:r w:rsidRPr="00ED2166">
          <w:rPr>
            <w:rPrChange w:id="159" w:author="Sýkorová Elen" w:date="2022-09-01T12:44:00Z">
              <w:rPr>
                <w:highlight w:val="yellow"/>
              </w:rPr>
            </w:rPrChange>
          </w:rPr>
          <w:t>Smluvními stranami. Fakturace bude provedena nejpozději do</w:t>
        </w:r>
      </w:ins>
      <w:ins w:id="160" w:author="Sýkorová Elen" w:date="2022-08-25T13:03:00Z">
        <w:r w:rsidRPr="00ED2166">
          <w:rPr>
            <w:rPrChange w:id="161" w:author="Sýkorová Elen" w:date="2022-09-01T12:44:00Z">
              <w:rPr>
                <w:highlight w:val="yellow"/>
              </w:rPr>
            </w:rPrChange>
          </w:rPr>
          <w:t xml:space="preserve"> </w:t>
        </w:r>
      </w:ins>
      <w:ins w:id="162" w:author="Sýkorová Elen" w:date="2022-09-01T12:43:00Z">
        <w:r w:rsidR="00AF2E5A" w:rsidRPr="00ED2166">
          <w:rPr>
            <w:rPrChange w:id="163" w:author="Sýkorová Elen" w:date="2022-09-01T12:44:00Z">
              <w:rPr>
                <w:highlight w:val="yellow"/>
              </w:rPr>
            </w:rPrChange>
          </w:rPr>
          <w:t>15.12.2022</w:t>
        </w:r>
      </w:ins>
      <w:del w:id="164" w:author="Sýkorová Elen" w:date="2022-08-18T10:32:00Z">
        <w:r w:rsidR="00CB53B1" w:rsidRPr="00ED2166" w:rsidDel="005E1BF1">
          <w:rPr>
            <w:rPrChange w:id="165" w:author="Sýkorová Elen" w:date="2022-09-01T12:44:00Z">
              <w:rPr>
                <w:highlight w:val="yellow"/>
              </w:rPr>
            </w:rPrChange>
          </w:rPr>
          <w:delText xml:space="preserve">akceptačního protokolu podepsaného oběma </w:delText>
        </w:r>
        <w:r w:rsidR="003B5DD6" w:rsidRPr="00ED2166" w:rsidDel="005E1BF1">
          <w:rPr>
            <w:rPrChange w:id="166" w:author="Sýkorová Elen" w:date="2022-09-01T12:44:00Z">
              <w:rPr>
                <w:highlight w:val="yellow"/>
              </w:rPr>
            </w:rPrChange>
          </w:rPr>
          <w:delText>Sml</w:delText>
        </w:r>
        <w:r w:rsidR="00CB53B1" w:rsidRPr="00ED2166" w:rsidDel="005E1BF1">
          <w:rPr>
            <w:rPrChange w:id="167" w:author="Sýkorová Elen" w:date="2022-09-01T12:44:00Z">
              <w:rPr>
                <w:highlight w:val="yellow"/>
              </w:rPr>
            </w:rPrChange>
          </w:rPr>
          <w:delText>uvními stranami/</w:delText>
        </w:r>
      </w:del>
      <w:del w:id="168" w:author="Sýkorová Elen" w:date="2022-08-25T13:03:00Z">
        <w:r w:rsidR="00CB53B1" w:rsidRPr="00ED2166" w:rsidDel="00FC6B1A">
          <w:rPr>
            <w:rPrChange w:id="169" w:author="Sýkorová Elen" w:date="2022-09-01T12:44:00Z">
              <w:rPr>
                <w:highlight w:val="yellow"/>
              </w:rPr>
            </w:rPrChange>
          </w:rPr>
          <w:delText>předáv</w:delText>
        </w:r>
      </w:del>
      <w:del w:id="170" w:author="Sýkorová Elen" w:date="2022-08-25T13:02:00Z">
        <w:r w:rsidR="00CB53B1" w:rsidRPr="00ED2166" w:rsidDel="00FC6B1A">
          <w:rPr>
            <w:rPrChange w:id="171" w:author="Sýkorová Elen" w:date="2022-09-01T12:44:00Z">
              <w:rPr>
                <w:highlight w:val="yellow"/>
              </w:rPr>
            </w:rPrChange>
          </w:rPr>
          <w:delText xml:space="preserve">acího protokolu podepsaného </w:delText>
        </w:r>
        <w:r w:rsidR="006566F7" w:rsidRPr="00ED2166" w:rsidDel="00FC6B1A">
          <w:rPr>
            <w:rPrChange w:id="172" w:author="Sýkorová Elen" w:date="2022-09-01T12:44:00Z">
              <w:rPr>
                <w:highlight w:val="yellow"/>
              </w:rPr>
            </w:rPrChange>
          </w:rPr>
          <w:delText>oběma S</w:delText>
        </w:r>
        <w:r w:rsidR="00FA32F8" w:rsidRPr="00ED2166" w:rsidDel="00FC6B1A">
          <w:rPr>
            <w:rPrChange w:id="173" w:author="Sýkorová Elen" w:date="2022-09-01T12:44:00Z">
              <w:rPr>
                <w:highlight w:val="yellow"/>
              </w:rPr>
            </w:rPrChange>
          </w:rPr>
          <w:delText>mluvními stranami</w:delText>
        </w:r>
      </w:del>
      <w:del w:id="174" w:author="Sýkorová Elen" w:date="2022-08-18T10:32:00Z">
        <w:r w:rsidR="00FA32F8" w:rsidRPr="00ED2166" w:rsidDel="005E1BF1">
          <w:rPr>
            <w:rPrChange w:id="175" w:author="Sýkorová Elen" w:date="2022-09-01T12:44:00Z">
              <w:rPr>
                <w:highlight w:val="yellow"/>
              </w:rPr>
            </w:rPrChange>
          </w:rPr>
          <w:delText>/vždy po realizaci jednotlivé etapy uvedené v … ve výši odpovídající……</w:delText>
        </w:r>
      </w:del>
    </w:p>
    <w:p w14:paraId="087CDA75" w14:textId="78627748" w:rsidR="00FC6B1A" w:rsidRPr="00FC6B1A" w:rsidRDefault="00FC6B1A">
      <w:pPr>
        <w:ind w:left="567" w:hanging="567"/>
        <w:rPr>
          <w:rPrChange w:id="176" w:author="Sýkorová Elen" w:date="2022-08-25T13:03:00Z">
            <w:rPr>
              <w:highlight w:val="yellow"/>
            </w:rPr>
          </w:rPrChange>
        </w:rPr>
        <w:pPrChange w:id="177" w:author="Sýkorová Elen" w:date="2022-08-25T13:04:00Z">
          <w:pPr>
            <w:pStyle w:val="Nadpis2"/>
            <w:jc w:val="left"/>
          </w:pPr>
        </w:pPrChange>
      </w:pPr>
      <w:ins w:id="178" w:author="Sýkorová Elen" w:date="2022-08-25T13:03:00Z">
        <w:r>
          <w:rPr>
            <w:lang w:eastAsia="cs-CZ"/>
          </w:rPr>
          <w:t>3.4.2</w:t>
        </w:r>
        <w:r>
          <w:rPr>
            <w:lang w:eastAsia="cs-CZ"/>
          </w:rPr>
          <w:tab/>
        </w:r>
      </w:ins>
      <w:ins w:id="179" w:author="Sýkorová Elen" w:date="2022-08-25T13:04:00Z">
        <w:r>
          <w:rPr>
            <w:lang w:eastAsia="cs-CZ"/>
          </w:rPr>
          <w:t xml:space="preserve">10% z celkové ceny díla bez DPH, tj. </w:t>
        </w:r>
        <w:r w:rsidRPr="008F35BC">
          <w:rPr>
            <w:highlight w:val="green"/>
            <w:lang w:eastAsia="cs-CZ"/>
            <w:rPrChange w:id="180" w:author="Sýkorová Elen" w:date="2022-08-25T13:07:00Z">
              <w:rPr/>
            </w:rPrChange>
          </w:rPr>
          <w:t>………</w:t>
        </w:r>
        <w:proofErr w:type="gramStart"/>
        <w:r w:rsidRPr="008F35BC">
          <w:rPr>
            <w:highlight w:val="green"/>
            <w:lang w:eastAsia="cs-CZ"/>
            <w:rPrChange w:id="181" w:author="Sýkorová Elen" w:date="2022-08-25T13:07:00Z">
              <w:rPr/>
            </w:rPrChange>
          </w:rPr>
          <w:t>…….</w:t>
        </w:r>
        <w:proofErr w:type="gramEnd"/>
        <w:r w:rsidRPr="008F35BC">
          <w:rPr>
            <w:highlight w:val="green"/>
            <w:lang w:eastAsia="cs-CZ"/>
            <w:rPrChange w:id="182" w:author="Sýkorová Elen" w:date="2022-08-25T13:07:00Z">
              <w:rPr/>
            </w:rPrChange>
          </w:rPr>
          <w:t>.Kč</w:t>
        </w:r>
        <w:r>
          <w:rPr>
            <w:lang w:eastAsia="cs-CZ"/>
          </w:rPr>
          <w:t xml:space="preserve"> bez DPH bude fakturováno na základě faktury </w:t>
        </w:r>
      </w:ins>
      <w:ins w:id="183" w:author="Sýkorová Elen" w:date="2022-08-25T13:05:00Z">
        <w:r>
          <w:rPr>
            <w:lang w:eastAsia="cs-CZ"/>
          </w:rPr>
          <w:t>vystavené Zhotovitelem</w:t>
        </w:r>
      </w:ins>
      <w:ins w:id="184" w:author="Sýkorová Elen" w:date="2022-08-25T13:06:00Z">
        <w:r w:rsidR="008F35BC">
          <w:rPr>
            <w:lang w:eastAsia="cs-CZ"/>
          </w:rPr>
          <w:t>,</w:t>
        </w:r>
      </w:ins>
      <w:ins w:id="185" w:author="Sýkorová Elen" w:date="2022-08-25T13:05:00Z">
        <w:r>
          <w:rPr>
            <w:lang w:eastAsia="cs-CZ"/>
          </w:rPr>
          <w:t xml:space="preserve"> po předání a převzetí kompletního díla</w:t>
        </w:r>
      </w:ins>
      <w:ins w:id="186" w:author="Sýkorová Elen" w:date="2022-08-25T13:06:00Z">
        <w:r w:rsidR="008F35BC">
          <w:rPr>
            <w:lang w:eastAsia="cs-CZ"/>
          </w:rPr>
          <w:t>,</w:t>
        </w:r>
      </w:ins>
      <w:ins w:id="187" w:author="Sýkorová Elen" w:date="2022-08-25T13:05:00Z">
        <w:r>
          <w:rPr>
            <w:lang w:eastAsia="cs-CZ"/>
          </w:rPr>
          <w:t xml:space="preserve"> na základě předávacího</w:t>
        </w:r>
        <w:r w:rsidR="008F35BC">
          <w:rPr>
            <w:lang w:eastAsia="cs-CZ"/>
          </w:rPr>
          <w:t xml:space="preserve"> protokolu podepsaného oběma smluvními stranami.</w:t>
        </w:r>
      </w:ins>
    </w:p>
    <w:p w14:paraId="1F177553" w14:textId="2FF12256" w:rsidR="00810E9B" w:rsidRPr="005740C3" w:rsidDel="005E1BF1" w:rsidRDefault="00810E9B" w:rsidP="00275474">
      <w:pPr>
        <w:pStyle w:val="Nadpis2"/>
        <w:jc w:val="left"/>
        <w:rPr>
          <w:del w:id="188" w:author="Sýkorová Elen" w:date="2022-08-18T10:32:00Z"/>
          <w:highlight w:val="yellow"/>
        </w:rPr>
      </w:pPr>
      <w:del w:id="189" w:author="Sýkorová Elen" w:date="2022-08-18T10:32:00Z">
        <w:r w:rsidRPr="005740C3" w:rsidDel="005E1BF1">
          <w:rPr>
            <w:highlight w:val="yellow"/>
          </w:rPr>
          <w:delText>Cenová kalk</w:delText>
        </w:r>
        <w:r w:rsidR="006566F7" w:rsidDel="005E1BF1">
          <w:rPr>
            <w:highlight w:val="yellow"/>
          </w:rPr>
          <w:delText>ulace Díla je přílohou č.…</w:delText>
        </w:r>
        <w:r w:rsidRPr="005740C3" w:rsidDel="005E1BF1">
          <w:rPr>
            <w:highlight w:val="yellow"/>
          </w:rPr>
          <w:delText xml:space="preserve"> </w:delText>
        </w:r>
        <w:r w:rsidR="006566F7" w:rsidDel="005E1BF1">
          <w:rPr>
            <w:highlight w:val="yellow"/>
          </w:rPr>
          <w:delText xml:space="preserve">Smlouvy. </w:delText>
        </w:r>
      </w:del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24A64116" w:rsidR="004E1498" w:rsidRPr="00A74EE0" w:rsidRDefault="004E1498" w:rsidP="00592757">
      <w:pPr>
        <w:pStyle w:val="Nadpis2"/>
        <w:jc w:val="left"/>
        <w:rPr>
          <w:rPrChange w:id="190" w:author="Sýkorová Elen" w:date="2022-08-18T10:35:00Z">
            <w:rPr>
              <w:highlight w:val="yellow"/>
            </w:rPr>
          </w:rPrChange>
        </w:rPr>
      </w:pPr>
      <w:r w:rsidRPr="004E1498">
        <w:t xml:space="preserve">Místem plnění </w:t>
      </w:r>
      <w:r w:rsidRPr="00A74EE0">
        <w:t>je</w:t>
      </w:r>
      <w:ins w:id="191" w:author="Sýkorová Elen" w:date="2022-08-18T10:34:00Z">
        <w:r w:rsidR="00A74EE0" w:rsidRPr="00A74EE0">
          <w:rPr>
            <w:rPrChange w:id="192" w:author="Sýkorová Elen" w:date="2022-08-18T10:35:00Z">
              <w:rPr>
                <w:highlight w:val="yellow"/>
              </w:rPr>
            </w:rPrChange>
          </w:rPr>
          <w:t xml:space="preserve"> obvod </w:t>
        </w:r>
      </w:ins>
      <w:ins w:id="193" w:author="Sýkorová Elen" w:date="2022-08-18T10:35:00Z">
        <w:r w:rsidR="00A74EE0" w:rsidRPr="00A74EE0">
          <w:rPr>
            <w:rPrChange w:id="194" w:author="Sýkorová Elen" w:date="2022-08-18T10:35:00Z">
              <w:rPr>
                <w:highlight w:val="yellow"/>
              </w:rPr>
            </w:rPrChange>
          </w:rPr>
          <w:t>Správy železniční geodézie v traťových úsecích uvedených v přílo</w:t>
        </w:r>
      </w:ins>
      <w:ins w:id="195" w:author="Sýkorová Elen" w:date="2022-08-26T09:02:00Z">
        <w:r w:rsidR="00F9647F">
          <w:t>hách</w:t>
        </w:r>
      </w:ins>
      <w:ins w:id="196" w:author="Sýkorová Elen" w:date="2022-08-18T10:35:00Z">
        <w:r w:rsidR="00A74EE0" w:rsidRPr="00A74EE0">
          <w:rPr>
            <w:rPrChange w:id="197" w:author="Sýkorová Elen" w:date="2022-08-18T10:35:00Z">
              <w:rPr>
                <w:highlight w:val="yellow"/>
              </w:rPr>
            </w:rPrChange>
          </w:rPr>
          <w:t xml:space="preserve"> č.</w:t>
        </w:r>
      </w:ins>
      <w:ins w:id="198" w:author="Sýkorová Elen" w:date="2022-08-25T12:40:00Z">
        <w:r w:rsidR="005E50C0">
          <w:t xml:space="preserve"> </w:t>
        </w:r>
      </w:ins>
      <w:ins w:id="199" w:author="Sýkorová Elen" w:date="2022-08-25T12:33:00Z">
        <w:r w:rsidR="007F4664">
          <w:t>1.</w:t>
        </w:r>
        <w:proofErr w:type="gramStart"/>
        <w:r w:rsidR="007F4664">
          <w:t>1</w:t>
        </w:r>
      </w:ins>
      <w:ins w:id="200" w:author="Sýkorová Elen" w:date="2022-08-25T12:39:00Z">
        <w:r w:rsidR="005E50C0">
          <w:t xml:space="preserve"> </w:t>
        </w:r>
      </w:ins>
      <w:ins w:id="201" w:author="Sýkorová Elen" w:date="2022-08-25T12:33:00Z">
        <w:r w:rsidR="007F4664">
          <w:t>-</w:t>
        </w:r>
      </w:ins>
      <w:ins w:id="202" w:author="Sýkorová Elen" w:date="2022-08-25T12:40:00Z">
        <w:r w:rsidR="005E50C0">
          <w:t xml:space="preserve"> </w:t>
        </w:r>
      </w:ins>
      <w:ins w:id="203" w:author="Sýkorová Elen" w:date="2022-08-25T12:33:00Z">
        <w:r w:rsidR="007F4664">
          <w:t>1</w:t>
        </w:r>
        <w:proofErr w:type="gramEnd"/>
        <w:r w:rsidR="007F4664">
          <w:t>.6</w:t>
        </w:r>
      </w:ins>
      <w:ins w:id="204" w:author="Sýkorová Elen" w:date="2022-08-18T10:35:00Z">
        <w:r w:rsidR="00A74EE0" w:rsidRPr="00A74EE0">
          <w:rPr>
            <w:rPrChange w:id="205" w:author="Sýkorová Elen" w:date="2022-08-18T10:35:00Z">
              <w:rPr>
                <w:highlight w:val="yellow"/>
              </w:rPr>
            </w:rPrChange>
          </w:rPr>
          <w:t xml:space="preserve"> této Smlouvy.</w:t>
        </w:r>
      </w:ins>
      <w:del w:id="206" w:author="Sýkorová Elen" w:date="2022-08-18T10:34:00Z">
        <w:r w:rsidRPr="00A74EE0" w:rsidDel="00A74EE0">
          <w:rPr>
            <w:rPrChange w:id="207" w:author="Sýkorová Elen" w:date="2022-08-18T10:35:00Z">
              <w:rPr>
                <w:highlight w:val="yellow"/>
              </w:rPr>
            </w:rPrChange>
          </w:rPr>
          <w:delText>………</w:delText>
        </w:r>
      </w:del>
    </w:p>
    <w:p w14:paraId="624D8729" w14:textId="7AFEEEB7" w:rsidR="005740C3" w:rsidRDefault="004E1498" w:rsidP="005740C3">
      <w:pPr>
        <w:pStyle w:val="Nadpis2"/>
        <w:jc w:val="left"/>
        <w:rPr>
          <w:ins w:id="208" w:author="Sýkorová Elen" w:date="2022-08-25T12:41:00Z"/>
        </w:rPr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del w:id="209" w:author="Sýkorová Elen" w:date="2022-08-18T10:36:00Z">
        <w:r w:rsidRPr="003943BE" w:rsidDel="003943BE">
          <w:rPr>
            <w:rPrChange w:id="210" w:author="Sýkorová Elen" w:date="2022-08-18T10:36:00Z">
              <w:rPr>
                <w:highlight w:val="yellow"/>
              </w:rPr>
            </w:rPrChange>
          </w:rPr>
          <w:delText>……………………</w:delText>
        </w:r>
        <w:r w:rsidR="0086114C" w:rsidRPr="003943BE" w:rsidDel="003943BE">
          <w:rPr>
            <w:rPrChange w:id="211" w:author="Sýkorová Elen" w:date="2022-08-18T10:36:00Z">
              <w:rPr>
                <w:highlight w:val="yellow"/>
              </w:rPr>
            </w:rPrChange>
          </w:rPr>
          <w:delText>….</w:delText>
        </w:r>
      </w:del>
      <w:ins w:id="212" w:author="Sýkorová Elen" w:date="2022-08-18T10:36:00Z">
        <w:r w:rsidR="003943BE" w:rsidRPr="003943BE">
          <w:rPr>
            <w:rPrChange w:id="213" w:author="Sýkorová Elen" w:date="2022-08-18T10:36:00Z">
              <w:rPr>
                <w:highlight w:val="yellow"/>
              </w:rPr>
            </w:rPrChange>
          </w:rPr>
          <w:t>3</w:t>
        </w:r>
      </w:ins>
      <w:ins w:id="214" w:author="Sýkorová Elen" w:date="2022-08-25T12:33:00Z">
        <w:r w:rsidR="007F4664">
          <w:t>0</w:t>
        </w:r>
      </w:ins>
      <w:ins w:id="215" w:author="Sýkorová Elen" w:date="2022-08-18T10:36:00Z">
        <w:r w:rsidR="003943BE" w:rsidRPr="003943BE">
          <w:rPr>
            <w:rPrChange w:id="216" w:author="Sýkorová Elen" w:date="2022-08-18T10:36:00Z">
              <w:rPr>
                <w:highlight w:val="yellow"/>
              </w:rPr>
            </w:rPrChange>
          </w:rPr>
          <w:t>.</w:t>
        </w:r>
      </w:ins>
      <w:ins w:id="217" w:author="Sýkorová Elen" w:date="2022-08-25T12:33:00Z">
        <w:r w:rsidR="007F4664">
          <w:t>6</w:t>
        </w:r>
      </w:ins>
      <w:ins w:id="218" w:author="Sýkorová Elen" w:date="2022-08-18T10:36:00Z">
        <w:r w:rsidR="003943BE" w:rsidRPr="003943BE">
          <w:rPr>
            <w:rPrChange w:id="219" w:author="Sýkorová Elen" w:date="2022-08-18T10:36:00Z">
              <w:rPr>
                <w:highlight w:val="yellow"/>
              </w:rPr>
            </w:rPrChange>
          </w:rPr>
          <w:t>.202</w:t>
        </w:r>
      </w:ins>
      <w:ins w:id="220" w:author="Sýkorová Elen" w:date="2022-08-25T12:33:00Z">
        <w:r w:rsidR="007F4664">
          <w:t>3</w:t>
        </w:r>
      </w:ins>
    </w:p>
    <w:p w14:paraId="2118E109" w14:textId="3596D2D1" w:rsidR="005E50C0" w:rsidRPr="005E50C0" w:rsidRDefault="005E50C0">
      <w:pPr>
        <w:spacing w:after="0"/>
        <w:ind w:left="567" w:hanging="567"/>
        <w:rPr>
          <w:ins w:id="221" w:author="Sýkorová Elen" w:date="2022-08-25T12:33:00Z"/>
          <w:rPrChange w:id="222" w:author="Sýkorová Elen" w:date="2022-08-25T12:41:00Z">
            <w:rPr>
              <w:ins w:id="223" w:author="Sýkorová Elen" w:date="2022-08-25T12:33:00Z"/>
            </w:rPr>
          </w:rPrChange>
        </w:rPr>
        <w:pPrChange w:id="224" w:author="Sýkorová Elen" w:date="2022-08-25T12:41:00Z">
          <w:pPr>
            <w:pStyle w:val="Nadpis2"/>
            <w:jc w:val="left"/>
          </w:pPr>
        </w:pPrChange>
      </w:pPr>
      <w:r>
        <w:rPr>
          <w:lang w:eastAsia="cs-CZ"/>
        </w:rPr>
        <w:t>4.3</w:t>
      </w:r>
      <w:ins w:id="225" w:author="Sýkorová Elen" w:date="2022-08-25T12:41:00Z">
        <w:r>
          <w:rPr>
            <w:lang w:eastAsia="cs-CZ"/>
          </w:rPr>
          <w:tab/>
        </w:r>
        <w:r w:rsidRPr="005E50C0">
          <w:rPr>
            <w:lang w:eastAsia="cs-CZ"/>
          </w:rPr>
          <w:t>Zhotovitel je povinen při plnění Předmětu díla dodržovat harmonogram plnění, který je uvedený v přílo</w:t>
        </w:r>
      </w:ins>
      <w:ins w:id="226" w:author="Sýkorová Elen" w:date="2022-08-26T09:02:00Z">
        <w:r w:rsidR="00F9647F">
          <w:rPr>
            <w:lang w:eastAsia="cs-CZ"/>
          </w:rPr>
          <w:t>hác</w:t>
        </w:r>
      </w:ins>
      <w:ins w:id="227" w:author="Sýkorová Elen" w:date="2022-08-26T09:03:00Z">
        <w:r w:rsidR="00F9647F">
          <w:rPr>
            <w:lang w:eastAsia="cs-CZ"/>
          </w:rPr>
          <w:t>h</w:t>
        </w:r>
      </w:ins>
      <w:ins w:id="228" w:author="Sýkorová Elen" w:date="2022-08-25T12:41:00Z">
        <w:r w:rsidRPr="005E50C0">
          <w:rPr>
            <w:lang w:eastAsia="cs-CZ"/>
          </w:rPr>
          <w:t xml:space="preserve"> č. 1.</w:t>
        </w:r>
        <w:proofErr w:type="gramStart"/>
        <w:r w:rsidRPr="005E50C0">
          <w:rPr>
            <w:lang w:eastAsia="cs-CZ"/>
          </w:rPr>
          <w:t>1 – 1</w:t>
        </w:r>
        <w:proofErr w:type="gramEnd"/>
        <w:r w:rsidRPr="005E50C0">
          <w:rPr>
            <w:lang w:eastAsia="cs-CZ"/>
          </w:rPr>
          <w:t>.6 této Smlouvy</w:t>
        </w:r>
      </w:ins>
    </w:p>
    <w:p w14:paraId="65264FA6" w14:textId="21091767" w:rsidR="007F4664" w:rsidRPr="007F4664" w:rsidDel="007F4664" w:rsidRDefault="005E50C0">
      <w:pPr>
        <w:ind w:left="576" w:hanging="576"/>
        <w:rPr>
          <w:del w:id="229" w:author="Sýkorová Elen" w:date="2022-08-25T12:37:00Z"/>
          <w:rPrChange w:id="230" w:author="Sýkorová Elen" w:date="2022-08-25T12:33:00Z">
            <w:rPr>
              <w:del w:id="231" w:author="Sýkorová Elen" w:date="2022-08-25T12:37:00Z"/>
            </w:rPr>
          </w:rPrChange>
        </w:rPr>
        <w:pPrChange w:id="232" w:author="Sýkorová Elen" w:date="2022-08-25T12:42:00Z">
          <w:pPr>
            <w:pStyle w:val="Nadpis2"/>
            <w:jc w:val="left"/>
          </w:pPr>
        </w:pPrChange>
      </w:pPr>
      <w:ins w:id="233" w:author="Sýkorová Elen" w:date="2022-08-25T12:42:00Z">
        <w:r>
          <w:t>4.4</w:t>
        </w:r>
        <w:r>
          <w:tab/>
        </w:r>
      </w:ins>
    </w:p>
    <w:p w14:paraId="1C534F16" w14:textId="3AE16ECA" w:rsidR="007F4664" w:rsidRPr="005E50C0" w:rsidRDefault="00CB53B1">
      <w:pPr>
        <w:pStyle w:val="Nadpis2"/>
        <w:numPr>
          <w:ilvl w:val="0"/>
          <w:numId w:val="0"/>
        </w:numPr>
        <w:ind w:left="576" w:hanging="576"/>
        <w:pPrChange w:id="234" w:author="Sýkorová Elen" w:date="2022-08-25T12:42:00Z">
          <w:pPr>
            <w:pStyle w:val="Nadpis2"/>
          </w:pPr>
        </w:pPrChange>
      </w:pPr>
      <w:r w:rsidRPr="005E50C0">
        <w:t>Zhotovitel je povinen zahájit plnění Díla nej</w:t>
      </w:r>
      <w:r w:rsidR="006566F7" w:rsidRPr="005E50C0">
        <w:t xml:space="preserve">později do </w:t>
      </w:r>
      <w:ins w:id="235" w:author="Sýkorová Elen" w:date="2022-08-18T10:36:00Z">
        <w:r w:rsidR="003943BE" w:rsidRPr="005E50C0">
          <w:t>5</w:t>
        </w:r>
      </w:ins>
      <w:del w:id="236" w:author="Sýkorová Elen" w:date="2022-08-18T10:36:00Z">
        <w:r w:rsidR="006566F7" w:rsidRPr="005E50C0" w:rsidDel="003943BE">
          <w:delText>….</w:delText>
        </w:r>
      </w:del>
      <w:r w:rsidR="006566F7" w:rsidRPr="005E50C0">
        <w:t xml:space="preserve"> dnů od účinnosti S</w:t>
      </w:r>
      <w:r w:rsidRPr="005E50C0">
        <w:t>mlouvy</w:t>
      </w:r>
      <w:r w:rsidR="00BC4DC9" w:rsidRPr="005E50C0">
        <w:t>. V případě, že Zhotovitel nezahájí plnění nejpo</w:t>
      </w:r>
      <w:r w:rsidR="006566F7" w:rsidRPr="005E50C0">
        <w:t xml:space="preserve">zději </w:t>
      </w:r>
      <w:ins w:id="237" w:author="Sýkorová Elen" w:date="2022-08-18T10:36:00Z">
        <w:r w:rsidR="003943BE" w:rsidRPr="005E50C0">
          <w:t>5.</w:t>
        </w:r>
      </w:ins>
      <w:del w:id="238" w:author="Sýkorová Elen" w:date="2022-08-18T10:36:00Z">
        <w:r w:rsidR="006566F7" w:rsidRPr="005E50C0" w:rsidDel="003943BE">
          <w:delText>….</w:delText>
        </w:r>
      </w:del>
      <w:r w:rsidR="006566F7" w:rsidRPr="005E50C0">
        <w:t xml:space="preserve"> den od účinnosti této S</w:t>
      </w:r>
      <w:r w:rsidR="00BC4DC9" w:rsidRPr="005E50C0">
        <w:t>mlouvy, je povinen zaplatit Objednateli smluvní pokutu ve výši 50.000,-Kč a Objednatel má právo odstoupit o</w:t>
      </w:r>
      <w:r w:rsidR="006566F7" w:rsidRPr="005E50C0">
        <w:t>d této Smlouvy. Odstoupením od S</w:t>
      </w:r>
      <w:r w:rsidR="00BC4DC9" w:rsidRPr="005E50C0">
        <w:t>mlouvy nejsou dotčeny další sankce sjed</w:t>
      </w:r>
      <w:r w:rsidR="006566F7" w:rsidRPr="005E50C0">
        <w:t>nané v této S</w:t>
      </w:r>
      <w:r w:rsidR="00BC4DC9" w:rsidRPr="005E50C0">
        <w:t>mlouvě a právo na náhradu škody vzniklé Objednateli.</w:t>
      </w:r>
    </w:p>
    <w:p w14:paraId="2FF9F935" w14:textId="02AF9718" w:rsidR="004E1498" w:rsidRPr="004E1498" w:rsidDel="003943BE" w:rsidRDefault="004E1498" w:rsidP="00592757">
      <w:pPr>
        <w:pStyle w:val="Nadpis2"/>
        <w:jc w:val="left"/>
        <w:rPr>
          <w:del w:id="239" w:author="Sýkorová Elen" w:date="2022-08-18T10:36:00Z"/>
          <w:highlight w:val="yellow"/>
        </w:rPr>
      </w:pPr>
      <w:del w:id="240" w:author="Sýkorová Elen" w:date="2022-08-18T10:36:00Z">
        <w:r w:rsidRPr="004E1498" w:rsidDel="003943BE">
          <w:rPr>
            <w:highlight w:val="yellow"/>
          </w:rPr>
          <w:delText>Zhotovitel je povinen zpracovat Harmonogram, jenž bude obsahovat podrobnější časovou specifikaci provádění Díla. Harmonogram musí být rozčleněn nejméně v následujícím rozsahu:</w:delText>
        </w:r>
      </w:del>
    </w:p>
    <w:p w14:paraId="23DA35C1" w14:textId="4297DB3A" w:rsidR="004E1498" w:rsidRPr="004E1498" w:rsidDel="003943BE" w:rsidRDefault="004E1498" w:rsidP="00592757">
      <w:pPr>
        <w:spacing w:after="0" w:line="240" w:lineRule="auto"/>
        <w:ind w:left="1843" w:hanging="1134"/>
        <w:contextualSpacing/>
        <w:rPr>
          <w:del w:id="241" w:author="Sýkorová Elen" w:date="2022-08-18T10:36:00Z"/>
          <w:rFonts w:eastAsia="Times New Roman" w:cs="Times New Roman"/>
          <w:highlight w:val="yellow"/>
          <w:lang w:eastAsia="cs-CZ"/>
        </w:rPr>
      </w:pPr>
      <w:del w:id="242" w:author="Sýkorová Elen" w:date="2022-08-18T10:36:00Z">
        <w:r w:rsidRPr="004E1498" w:rsidDel="003943BE">
          <w:rPr>
            <w:rFonts w:eastAsia="Times New Roman" w:cs="Times New Roman"/>
            <w:highlight w:val="yellow"/>
            <w:lang w:eastAsia="cs-CZ"/>
          </w:rPr>
          <w:delText>…………………. ,</w:delText>
        </w:r>
      </w:del>
    </w:p>
    <w:p w14:paraId="757582CE" w14:textId="6EE49743" w:rsidR="004E1498" w:rsidRPr="004E1498" w:rsidDel="003943BE" w:rsidRDefault="004E1498" w:rsidP="007C01CD">
      <w:pPr>
        <w:spacing w:after="0" w:line="240" w:lineRule="auto"/>
        <w:ind w:left="1843" w:hanging="1134"/>
        <w:contextualSpacing/>
        <w:rPr>
          <w:del w:id="243" w:author="Sýkorová Elen" w:date="2022-08-18T10:36:00Z"/>
          <w:rFonts w:eastAsia="Times New Roman" w:cs="Times New Roman"/>
          <w:highlight w:val="yellow"/>
          <w:lang w:eastAsia="cs-CZ"/>
        </w:rPr>
      </w:pPr>
      <w:del w:id="244" w:author="Sýkorová Elen" w:date="2022-08-18T10:36:00Z">
        <w:r w:rsidRPr="004E1498" w:rsidDel="003943BE">
          <w:rPr>
            <w:rFonts w:eastAsia="Times New Roman" w:cs="Times New Roman"/>
            <w:highlight w:val="yellow"/>
            <w:lang w:eastAsia="cs-CZ"/>
          </w:rPr>
          <w:delText>…………………. .</w:delText>
        </w:r>
      </w:del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="00816B59" w:rsidRPr="00ED2166">
        <w:rPr>
          <w:rPrChange w:id="245" w:author="Sýkorová Elen" w:date="2022-09-01T12:44:00Z">
            <w:rPr>
              <w:highlight w:val="yellow"/>
            </w:rPr>
          </w:rPrChange>
        </w:rPr>
        <w:t>24 měsíců</w:t>
      </w:r>
      <w:r w:rsidRPr="00ED2166">
        <w:rPr>
          <w:rPrChange w:id="246" w:author="Sýkorová Elen" w:date="2022-09-01T12:44:00Z">
            <w:rPr/>
          </w:rPrChange>
        </w:rPr>
        <w:t>.</w:t>
      </w:r>
      <w:bookmarkStart w:id="247" w:name="_GoBack"/>
      <w:bookmarkEnd w:id="247"/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26148B07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</w:t>
      </w:r>
      <w:ins w:id="248" w:author="Sýkorová Elen" w:date="2022-08-18T10:37:00Z">
        <w:r w:rsidR="00F36B58">
          <w:rPr>
            <w:highlight w:val="green"/>
          </w:rPr>
          <w:t xml:space="preserve">. 3 </w:t>
        </w:r>
      </w:ins>
      <w:del w:id="249" w:author="Sýkorová Elen" w:date="2022-08-18T10:37:00Z">
        <w:r w:rsidRPr="009B4030" w:rsidDel="00F36B58">
          <w:rPr>
            <w:highlight w:val="green"/>
          </w:rPr>
          <w:delText>…</w:delText>
        </w:r>
        <w:r w:rsidR="006566F7" w:rsidRPr="009B4030" w:rsidDel="00F36B58">
          <w:rPr>
            <w:highlight w:val="green"/>
          </w:rPr>
          <w:delText>.</w:delText>
        </w:r>
      </w:del>
      <w:r w:rsidR="006566F7">
        <w:t xml:space="preserve"> této S</w:t>
      </w:r>
      <w:r w:rsidRPr="004E1498">
        <w:t xml:space="preserve">mlouvy. </w:t>
      </w:r>
    </w:p>
    <w:p w14:paraId="6E4032B4" w14:textId="0C372CEF" w:rsidR="007C01CD" w:rsidRDefault="00A02EE7" w:rsidP="007C01CD">
      <w:pPr>
        <w:spacing w:after="0" w:line="240" w:lineRule="auto"/>
        <w:ind w:left="567"/>
        <w:contextualSpacing/>
        <w:rPr>
          <w:ins w:id="250" w:author="Sýkorová Elen" w:date="2022-08-18T12:37:00Z"/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3BC37AE8" w14:textId="04D6714A" w:rsidR="002768F4" w:rsidDel="00774293" w:rsidRDefault="002768F4" w:rsidP="007C01CD">
      <w:pPr>
        <w:spacing w:after="0" w:line="240" w:lineRule="auto"/>
        <w:ind w:left="567"/>
        <w:contextualSpacing/>
        <w:rPr>
          <w:del w:id="251" w:author="Sýkorová Elen" w:date="2022-08-31T12:47:00Z"/>
          <w:rFonts w:eastAsia="Times New Roman" w:cs="Times New Roman"/>
          <w:lang w:eastAsia="cs-CZ"/>
        </w:rPr>
      </w:pPr>
    </w:p>
    <w:p w14:paraId="7B4D3379" w14:textId="40A055BB" w:rsidR="00FD17C6" w:rsidRPr="00F36B58" w:rsidRDefault="00FD17C6" w:rsidP="00275474">
      <w:pPr>
        <w:pStyle w:val="Nadpis2"/>
        <w:jc w:val="left"/>
        <w:rPr>
          <w:rPrChange w:id="252" w:author="Sýkorová Elen" w:date="2022-08-18T10:37:00Z">
            <w:rPr>
              <w:highlight w:val="yellow"/>
            </w:rPr>
          </w:rPrChange>
        </w:rPr>
      </w:pPr>
      <w:r w:rsidRPr="00F36B58">
        <w:rPr>
          <w:rPrChange w:id="253" w:author="Sýkorová Elen" w:date="2022-08-18T10:37:00Z">
            <w:rPr>
              <w:highlight w:val="yellow"/>
            </w:rPr>
          </w:rPrChange>
        </w:rPr>
        <w:t>Na provedení Díla se budou podílet č</w:t>
      </w:r>
      <w:r w:rsidR="00816B59" w:rsidRPr="00F36B58">
        <w:rPr>
          <w:rPrChange w:id="254" w:author="Sýkorová Elen" w:date="2022-08-18T10:37:00Z">
            <w:rPr>
              <w:highlight w:val="yellow"/>
            </w:rPr>
          </w:rPrChange>
        </w:rPr>
        <w:t>lenové realizačního týmu uvedení</w:t>
      </w:r>
      <w:r w:rsidR="006566F7" w:rsidRPr="00F36B58">
        <w:rPr>
          <w:rPrChange w:id="255" w:author="Sýkorová Elen" w:date="2022-08-18T10:37:00Z">
            <w:rPr>
              <w:highlight w:val="yellow"/>
            </w:rPr>
          </w:rPrChange>
        </w:rPr>
        <w:t xml:space="preserve"> v příloze č</w:t>
      </w:r>
      <w:ins w:id="256" w:author="Sýkorová Elen" w:date="2022-08-18T10:37:00Z">
        <w:r w:rsidR="00F36B58" w:rsidRPr="00F36B58">
          <w:rPr>
            <w:rPrChange w:id="257" w:author="Sýkorová Elen" w:date="2022-08-18T10:37:00Z">
              <w:rPr>
                <w:highlight w:val="yellow"/>
              </w:rPr>
            </w:rPrChange>
          </w:rPr>
          <w:t xml:space="preserve">. 2 </w:t>
        </w:r>
      </w:ins>
      <w:del w:id="258" w:author="Sýkorová Elen" w:date="2022-08-18T10:37:00Z">
        <w:r w:rsidR="006566F7" w:rsidRPr="00F36B58" w:rsidDel="00F36B58">
          <w:rPr>
            <w:rPrChange w:id="259" w:author="Sýkorová Elen" w:date="2022-08-18T10:37:00Z">
              <w:rPr>
                <w:highlight w:val="yellow"/>
              </w:rPr>
            </w:rPrChange>
          </w:rPr>
          <w:delText>……</w:delText>
        </w:r>
      </w:del>
      <w:r w:rsidR="006566F7" w:rsidRPr="00F36B58">
        <w:rPr>
          <w:rPrChange w:id="260" w:author="Sýkorová Elen" w:date="2022-08-18T10:37:00Z">
            <w:rPr>
              <w:highlight w:val="yellow"/>
            </w:rPr>
          </w:rPrChange>
        </w:rPr>
        <w:t>této S</w:t>
      </w:r>
      <w:r w:rsidRPr="00F36B58">
        <w:rPr>
          <w:rPrChange w:id="261" w:author="Sýkorová Elen" w:date="2022-08-18T10:37:00Z">
            <w:rPr>
              <w:highlight w:val="yellow"/>
            </w:rPr>
          </w:rPrChange>
        </w:rPr>
        <w:t>mlouvy.</w:t>
      </w:r>
    </w:p>
    <w:p w14:paraId="5BBC90E2" w14:textId="0D4009DA" w:rsidR="00FD17C6" w:rsidRPr="00F36B58" w:rsidRDefault="00FD17C6" w:rsidP="00275474">
      <w:pPr>
        <w:pStyle w:val="Nadpis2"/>
        <w:jc w:val="left"/>
        <w:rPr>
          <w:rPrChange w:id="262" w:author="Sýkorová Elen" w:date="2022-08-18T10:37:00Z">
            <w:rPr>
              <w:highlight w:val="yellow"/>
            </w:rPr>
          </w:rPrChange>
        </w:rPr>
      </w:pPr>
      <w:r w:rsidRPr="00F36B58">
        <w:rPr>
          <w:rPrChange w:id="263" w:author="Sýkorová Elen" w:date="2022-08-18T10:37:00Z">
            <w:rPr>
              <w:highlight w:val="yellow"/>
            </w:rPr>
          </w:rPrChange>
        </w:rPr>
        <w:t>Zhotovitel může v průběhu plnění Předmětu díla nahradit některé osoby z osob, uvedených v seznamu realizačního týmu dle přílohy č</w:t>
      </w:r>
      <w:ins w:id="264" w:author="Sýkorová Elen" w:date="2022-08-18T10:37:00Z">
        <w:r w:rsidR="00F36B58" w:rsidRPr="00F36B58">
          <w:rPr>
            <w:rPrChange w:id="265" w:author="Sýkorová Elen" w:date="2022-08-18T10:37:00Z">
              <w:rPr>
                <w:highlight w:val="yellow"/>
              </w:rPr>
            </w:rPrChange>
          </w:rPr>
          <w:t>. 2</w:t>
        </w:r>
      </w:ins>
      <w:del w:id="266" w:author="Sýkorová Elen" w:date="2022-08-18T10:37:00Z">
        <w:r w:rsidRPr="00F36B58" w:rsidDel="00F36B58">
          <w:rPr>
            <w:rPrChange w:id="267" w:author="Sýkorová Elen" w:date="2022-08-18T10:37:00Z">
              <w:rPr>
                <w:highlight w:val="yellow"/>
              </w:rPr>
            </w:rPrChange>
          </w:rPr>
          <w:delText>…..</w:delText>
        </w:r>
      </w:del>
      <w:r w:rsidRPr="00F36B58">
        <w:rPr>
          <w:rPrChange w:id="268" w:author="Sýkorová Elen" w:date="2022-08-18T10:37:00Z">
            <w:rPr>
              <w:highlight w:val="yellow"/>
            </w:rPr>
          </w:rPrChange>
        </w:rPr>
        <w:t xml:space="preserve"> této </w:t>
      </w:r>
      <w:r w:rsidR="00A605AE" w:rsidRPr="00F36B58">
        <w:rPr>
          <w:rPrChange w:id="269" w:author="Sýkorová Elen" w:date="2022-08-18T10:37:00Z">
            <w:rPr>
              <w:highlight w:val="yellow"/>
            </w:rPr>
          </w:rPrChange>
        </w:rPr>
        <w:t>S</w:t>
      </w:r>
      <w:r w:rsidRPr="00F36B58">
        <w:rPr>
          <w:rPrChange w:id="270" w:author="Sýkorová Elen" w:date="2022-08-18T10:37:00Z">
            <w:rPr>
              <w:highlight w:val="yellow"/>
            </w:rPr>
          </w:rPrChange>
        </w:rPr>
        <w:t>mlouvy, pouze po předchozím souhlasu Objednatele na základě písemné žádosti Zhotovitele. V případě, že Zhotovitel požádá o změnu některých členů realizačního týmu uvedeného v příloze č</w:t>
      </w:r>
      <w:ins w:id="271" w:author="Sýkorová Elen" w:date="2022-08-18T10:37:00Z">
        <w:r w:rsidR="00F36B58" w:rsidRPr="00F36B58">
          <w:rPr>
            <w:rPrChange w:id="272" w:author="Sýkorová Elen" w:date="2022-08-18T10:37:00Z">
              <w:rPr>
                <w:highlight w:val="yellow"/>
              </w:rPr>
            </w:rPrChange>
          </w:rPr>
          <w:t xml:space="preserve">. 2 </w:t>
        </w:r>
      </w:ins>
      <w:del w:id="273" w:author="Sýkorová Elen" w:date="2022-08-18T10:37:00Z">
        <w:r w:rsidRPr="00F36B58" w:rsidDel="00F36B58">
          <w:rPr>
            <w:rPrChange w:id="274" w:author="Sýkorová Elen" w:date="2022-08-18T10:37:00Z">
              <w:rPr>
                <w:highlight w:val="yellow"/>
              </w:rPr>
            </w:rPrChange>
          </w:rPr>
          <w:delText>….</w:delText>
        </w:r>
      </w:del>
      <w:r w:rsidRPr="00F36B58">
        <w:rPr>
          <w:rPrChange w:id="275" w:author="Sýkorová Elen" w:date="2022-08-18T10:37:00Z">
            <w:rPr>
              <w:highlight w:val="yellow"/>
            </w:rPr>
          </w:rPrChange>
        </w:rPr>
        <w:t xml:space="preserve"> této Smlouvy, musí tato osoba</w:t>
      </w:r>
      <w:del w:id="276" w:author="Sýkorová Elen" w:date="2022-08-25T13:15:00Z">
        <w:r w:rsidRPr="00F36B58" w:rsidDel="007711F5">
          <w:rPr>
            <w:rPrChange w:id="277" w:author="Sýkorová Elen" w:date="2022-08-18T10:37:00Z">
              <w:rPr>
                <w:highlight w:val="yellow"/>
              </w:rPr>
            </w:rPrChange>
          </w:rPr>
          <w:delText>,</w:delText>
        </w:r>
      </w:del>
      <w:r w:rsidRPr="00F36B58">
        <w:rPr>
          <w:rPrChange w:id="278" w:author="Sýkorová Elen" w:date="2022-08-18T10:37:00Z">
            <w:rPr>
              <w:highlight w:val="yellow"/>
            </w:rPr>
          </w:rPrChange>
        </w:rPr>
        <w:t xml:space="preserve"> splňovat kvalifikaci požadovanou </w:t>
      </w:r>
      <w:r w:rsidR="00380260" w:rsidRPr="00F36B58">
        <w:rPr>
          <w:rPrChange w:id="279" w:author="Sýkorová Elen" w:date="2022-08-18T10:37:00Z">
            <w:rPr>
              <w:highlight w:val="yellow"/>
            </w:rPr>
          </w:rPrChange>
        </w:rPr>
        <w:t>ve Veřejné zakázce</w:t>
      </w:r>
      <w:r w:rsidRPr="00F36B58">
        <w:rPr>
          <w:rPrChange w:id="280" w:author="Sýkorová Elen" w:date="2022-08-18T10:37:00Z">
            <w:rPr>
              <w:highlight w:val="yellow"/>
            </w:rPr>
          </w:rPrChange>
        </w:rPr>
        <w:t>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lastRenderedPageBreak/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AB3FAE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316D48D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 xml:space="preserve">nařízení Rady (EU) č. 269/2014 ze dne 17. března 2014, o omezujících opatřeních vzhledem k činnostem narušujícím nebo ohrožujícím územní celistvost, svrchovanost a nezávislost Ukrajiny, ve znění pozdějších předpisů, a dalších </w:t>
      </w:r>
      <w:r w:rsidRPr="003A6968">
        <w:rPr>
          <w:b w:val="0"/>
          <w:u w:val="none"/>
          <w:lang w:eastAsia="cs-CZ"/>
        </w:rPr>
        <w:lastRenderedPageBreak/>
        <w:t>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460011">
      <w:pPr>
        <w:pStyle w:val="Nadpis2"/>
        <w:jc w:val="left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 a to bez ohledu na právní formu tohoto sdružení.</w:t>
      </w:r>
    </w:p>
    <w:p w14:paraId="1162654B" w14:textId="44A36722" w:rsidR="0073792E" w:rsidRPr="0073792E" w:rsidRDefault="0073792E" w:rsidP="00460011">
      <w:pPr>
        <w:pStyle w:val="Nadpis2"/>
        <w:jc w:val="left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460011">
      <w:pPr>
        <w:pStyle w:val="Nadpis2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0F1D05">
        <w:rPr>
          <w:rPrChange w:id="281" w:author="Sýkorová Elen" w:date="2022-08-18T12:44:00Z">
            <w:rPr>
              <w:highlight w:val="yellow"/>
            </w:rPr>
          </w:rPrChange>
        </w:rPr>
        <w:t>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lastRenderedPageBreak/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FD5499" w:rsidRDefault="004E1498" w:rsidP="009C30C5">
      <w:pPr>
        <w:pStyle w:val="Nadpis2"/>
        <w:ind w:left="567" w:hanging="567"/>
        <w:jc w:val="left"/>
        <w:rPr>
          <w:rPrChange w:id="282" w:author="Sýkorová Elen" w:date="2022-08-18T10:38:00Z">
            <w:rPr>
              <w:highlight w:val="yellow"/>
            </w:rPr>
          </w:rPrChange>
        </w:rPr>
      </w:pPr>
      <w:r w:rsidRPr="00FD5499">
        <w:rPr>
          <w:rFonts w:eastAsia="Calibri"/>
          <w:rPrChange w:id="283" w:author="Sýkorová Elen" w:date="2022-08-18T10:38:00Z">
            <w:rPr>
              <w:rFonts w:eastAsia="Calibri"/>
              <w:highlight w:val="yellow"/>
            </w:rPr>
          </w:rPrChange>
        </w:rPr>
        <w:t xml:space="preserve">Tato </w:t>
      </w:r>
      <w:r w:rsidR="00D9782E" w:rsidRPr="00FD5499">
        <w:rPr>
          <w:rFonts w:eastAsia="Calibri"/>
          <w:rPrChange w:id="284" w:author="Sýkorová Elen" w:date="2022-08-18T10:38:00Z">
            <w:rPr>
              <w:rFonts w:eastAsia="Calibri"/>
              <w:highlight w:val="yellow"/>
            </w:rPr>
          </w:rPrChange>
        </w:rPr>
        <w:t>Sml</w:t>
      </w:r>
      <w:r w:rsidRPr="00FD5499">
        <w:rPr>
          <w:rFonts w:eastAsia="Calibri"/>
          <w:rPrChange w:id="285" w:author="Sýkorová Elen" w:date="2022-08-18T10:38:00Z">
            <w:rPr>
              <w:rFonts w:eastAsia="Calibri"/>
              <w:highlight w:val="yellow"/>
            </w:rPr>
          </w:rPrChange>
        </w:rPr>
        <w:t xml:space="preserve">ouva nabývá platnosti okamžikem podpisu poslední ze </w:t>
      </w:r>
      <w:r w:rsidR="00D9782E" w:rsidRPr="00FD5499">
        <w:rPr>
          <w:rFonts w:eastAsia="Calibri"/>
          <w:rPrChange w:id="286" w:author="Sýkorová Elen" w:date="2022-08-18T10:38:00Z">
            <w:rPr>
              <w:rFonts w:eastAsia="Calibri"/>
              <w:highlight w:val="yellow"/>
            </w:rPr>
          </w:rPrChange>
        </w:rPr>
        <w:t>Sml</w:t>
      </w:r>
      <w:r w:rsidRPr="00FD5499">
        <w:rPr>
          <w:rFonts w:eastAsia="Calibri"/>
          <w:rPrChange w:id="287" w:author="Sýkorová Elen" w:date="2022-08-18T10:38:00Z">
            <w:rPr>
              <w:rFonts w:eastAsia="Calibri"/>
              <w:highlight w:val="yellow"/>
            </w:rPr>
          </w:rPrChange>
        </w:rPr>
        <w:t>uvních stran. Je-li Smlouva uveřejňována v registru smluv, nabývá účinnosti dnem uveřejnění v registru smluv, jinak je účinná od okamžiku uzavření.</w:t>
      </w:r>
    </w:p>
    <w:p w14:paraId="32A953F2" w14:textId="2AE794E6" w:rsidR="004E1498" w:rsidRPr="006E6E61" w:rsidDel="00FD5499" w:rsidRDefault="004E1498" w:rsidP="009C30C5">
      <w:pPr>
        <w:pStyle w:val="Nadpis2"/>
        <w:ind w:left="567" w:hanging="567"/>
        <w:jc w:val="left"/>
        <w:rPr>
          <w:del w:id="288" w:author="Sýkorová Elen" w:date="2022-08-18T10:38:00Z"/>
          <w:highlight w:val="yellow"/>
        </w:rPr>
      </w:pPr>
      <w:del w:id="289" w:author="Sýkorová Elen" w:date="2022-08-18T10:38:00Z">
        <w:r w:rsidRPr="006E6E61" w:rsidDel="00FD5499">
          <w:rPr>
            <w:rFonts w:eastAsia="Calibri"/>
            <w:highlight w:val="yellow"/>
          </w:rPr>
          <w:delText xml:space="preserve">Tato </w:delText>
        </w:r>
        <w:r w:rsidR="00D9782E" w:rsidDel="00FD5499">
          <w:rPr>
            <w:rFonts w:eastAsia="Calibri"/>
            <w:highlight w:val="yellow"/>
          </w:rPr>
          <w:delText>Sml</w:delText>
        </w:r>
        <w:r w:rsidRPr="006E6E61" w:rsidDel="00FD5499">
          <w:rPr>
            <w:rFonts w:eastAsia="Calibri"/>
            <w:highlight w:val="yellow"/>
          </w:rPr>
          <w:delText xml:space="preserve">ouva nabývá platnosti a účinnosti okamžikem podpisu poslední ze </w:delText>
        </w:r>
        <w:r w:rsidR="00D9782E" w:rsidDel="00FD5499">
          <w:rPr>
            <w:rFonts w:eastAsia="Calibri"/>
            <w:highlight w:val="yellow"/>
          </w:rPr>
          <w:delText>Sml</w:delText>
        </w:r>
        <w:r w:rsidRPr="006E6E61" w:rsidDel="00FD5499">
          <w:rPr>
            <w:rFonts w:eastAsia="Calibri"/>
            <w:highlight w:val="yellow"/>
          </w:rPr>
          <w:delText>uvních stran.</w:delText>
        </w:r>
      </w:del>
    </w:p>
    <w:p w14:paraId="25063FE2" w14:textId="7AF26722" w:rsidR="004E1498" w:rsidRPr="006E6E61" w:rsidDel="00FD5499" w:rsidRDefault="004E1498" w:rsidP="009C30C5">
      <w:pPr>
        <w:pStyle w:val="Nadpis2"/>
        <w:ind w:left="567" w:hanging="567"/>
        <w:jc w:val="left"/>
        <w:rPr>
          <w:del w:id="290" w:author="Sýkorová Elen" w:date="2022-08-18T10:38:00Z"/>
          <w:highlight w:val="yellow"/>
        </w:rPr>
      </w:pPr>
      <w:del w:id="291" w:author="Sýkorová Elen" w:date="2022-08-18T10:38:00Z">
        <w:r w:rsidRPr="006E6E61" w:rsidDel="00FD5499">
          <w:rPr>
            <w:rFonts w:eastAsia="Calibri"/>
            <w:highlight w:val="yellow"/>
          </w:rPr>
          <w:delText xml:space="preserve">Tato Smlouva nabývá platnosti dnem jejího podpisu poslední ze </w:delText>
        </w:r>
        <w:r w:rsidR="00D9782E" w:rsidDel="00FD5499">
          <w:rPr>
            <w:rFonts w:eastAsia="Calibri"/>
            <w:highlight w:val="yellow"/>
          </w:rPr>
          <w:delText>Sml</w:delText>
        </w:r>
        <w:r w:rsidRPr="006E6E61" w:rsidDel="00FD5499">
          <w:rPr>
            <w:rFonts w:eastAsia="Calibri"/>
            <w:highlight w:val="yellow"/>
          </w:rPr>
          <w:delText xml:space="preserve">uvních stran a účinnosti </w:delText>
        </w:r>
        <w:r w:rsidRPr="006E6E61" w:rsidDel="00FD5499">
          <w:rPr>
            <w:rFonts w:eastAsia="Calibri"/>
            <w:i/>
            <w:highlight w:val="yellow"/>
          </w:rPr>
          <w:delText>(stanovení podmínky, data)</w:delText>
        </w:r>
        <w:r w:rsidRPr="006E6E61" w:rsidDel="00FD5499">
          <w:rPr>
            <w:rFonts w:eastAsia="Calibri"/>
            <w:highlight w:val="yellow"/>
          </w:rPr>
          <w:delText>. Smlouva však nenabude účinnosti přede dnem uveřejnění v registru smluv podle ZRS.</w:delText>
        </w:r>
      </w:del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FD5499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D5499">
        <w:rPr>
          <w:rFonts w:eastAsia="Times New Roman" w:cs="Times New Roman"/>
          <w:b/>
          <w:lang w:eastAsia="cs-CZ"/>
        </w:rPr>
        <w:t>Přílohy</w:t>
      </w:r>
    </w:p>
    <w:p w14:paraId="132EAB42" w14:textId="76227D68" w:rsidR="006E6E61" w:rsidDel="00F9647F" w:rsidRDefault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del w:id="292" w:author="Sýkorová Elen" w:date="2022-08-18T10:39:00Z"/>
          <w:rFonts w:eastAsia="Times New Roman" w:cs="Times New Roman"/>
          <w:lang w:eastAsia="cs-CZ"/>
        </w:rPr>
      </w:pPr>
      <w:r w:rsidRPr="00E231CC">
        <w:rPr>
          <w:rFonts w:eastAsia="Times New Roman" w:cs="Times New Roman"/>
          <w:lang w:eastAsia="cs-CZ"/>
          <w:rPrChange w:id="293" w:author="Sýkorová Elen" w:date="2022-08-18T10:40:00Z">
            <w:rPr>
              <w:rFonts w:eastAsia="Times New Roman" w:cs="Times New Roman"/>
              <w:highlight w:val="yellow"/>
              <w:lang w:eastAsia="cs-CZ"/>
            </w:rPr>
          </w:rPrChange>
        </w:rPr>
        <w:t>Bližší specifikace</w:t>
      </w:r>
      <w:del w:id="294" w:author="Sýkorová Elen" w:date="2022-08-18T10:39:00Z">
        <w:r w:rsidRPr="00E231CC" w:rsidDel="00FD5499">
          <w:rPr>
            <w:rFonts w:eastAsia="Times New Roman" w:cs="Times New Roman"/>
            <w:lang w:eastAsia="cs-CZ"/>
            <w:rPrChange w:id="295" w:author="Sýkorová Elen" w:date="2022-08-18T10:40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/projektová dokumentace …………….</w:delText>
        </w:r>
      </w:del>
    </w:p>
    <w:p w14:paraId="2431E4B0" w14:textId="77777777" w:rsidR="00F9647F" w:rsidRPr="00E231CC" w:rsidRDefault="00F9647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ins w:id="296" w:author="Sýkorová Elen" w:date="2022-08-26T09:03:00Z"/>
          <w:rFonts w:eastAsia="Times New Roman" w:cs="Times New Roman"/>
          <w:lang w:eastAsia="cs-CZ"/>
          <w:rPrChange w:id="297" w:author="Sýkorová Elen" w:date="2022-08-18T10:40:00Z">
            <w:rPr>
              <w:ins w:id="298" w:author="Sýkorová Elen" w:date="2022-08-26T09:03:00Z"/>
              <w:rFonts w:eastAsia="Times New Roman" w:cs="Times New Roman"/>
              <w:highlight w:val="yellow"/>
              <w:lang w:eastAsia="cs-CZ"/>
            </w:rPr>
          </w:rPrChange>
        </w:rPr>
      </w:pPr>
    </w:p>
    <w:p w14:paraId="006CBB1A" w14:textId="71EB332A" w:rsidR="006E6E61" w:rsidRPr="00E231CC" w:rsidDel="00FD5499" w:rsidRDefault="00F9647F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del w:id="299" w:author="Sýkorová Elen" w:date="2022-08-18T10:39:00Z"/>
          <w:rFonts w:eastAsia="Times New Roman" w:cs="Times New Roman"/>
          <w:lang w:eastAsia="cs-CZ"/>
          <w:rPrChange w:id="300" w:author="Sýkorová Elen" w:date="2022-08-18T10:40:00Z">
            <w:rPr>
              <w:del w:id="301" w:author="Sýkorová Elen" w:date="2022-08-18T10:39:00Z"/>
              <w:rFonts w:eastAsia="Times New Roman" w:cs="Times New Roman"/>
              <w:highlight w:val="yellow"/>
              <w:lang w:eastAsia="cs-CZ"/>
            </w:rPr>
          </w:rPrChange>
        </w:rPr>
        <w:pPrChange w:id="302" w:author="Sýkorová Elen" w:date="2022-08-26T09:03:00Z">
          <w:pPr>
            <w:numPr>
              <w:numId w:val="5"/>
            </w:numPr>
            <w:overflowPunct w:val="0"/>
            <w:autoSpaceDE w:val="0"/>
            <w:autoSpaceDN w:val="0"/>
            <w:adjustRightInd w:val="0"/>
            <w:spacing w:after="0" w:line="240" w:lineRule="auto"/>
            <w:ind w:left="709" w:hanging="709"/>
            <w:contextualSpacing/>
            <w:textAlignment w:val="baseline"/>
          </w:pPr>
        </w:pPrChange>
      </w:pPr>
      <w:ins w:id="303" w:author="Sýkorová Elen" w:date="2022-08-26T09:03:00Z">
        <w:r>
          <w:rPr>
            <w:rFonts w:eastAsia="Times New Roman" w:cs="Times New Roman"/>
            <w:lang w:eastAsia="cs-CZ"/>
          </w:rPr>
          <w:t>č. 1.</w:t>
        </w:r>
        <w:proofErr w:type="gramStart"/>
        <w:r>
          <w:rPr>
            <w:rFonts w:eastAsia="Times New Roman" w:cs="Times New Roman"/>
            <w:lang w:eastAsia="cs-CZ"/>
          </w:rPr>
          <w:t>1 – 1</w:t>
        </w:r>
        <w:proofErr w:type="gramEnd"/>
        <w:r>
          <w:rPr>
            <w:rFonts w:eastAsia="Times New Roman" w:cs="Times New Roman"/>
            <w:lang w:eastAsia="cs-CZ"/>
          </w:rPr>
          <w:t>.6</w:t>
        </w:r>
      </w:ins>
      <w:del w:id="304" w:author="Sýkorová Elen" w:date="2022-08-18T10:39:00Z">
        <w:r w:rsidR="004429CF" w:rsidRPr="00E231CC" w:rsidDel="00FD5499">
          <w:rPr>
            <w:rFonts w:eastAsia="Times New Roman" w:cs="Times New Roman"/>
            <w:lang w:eastAsia="cs-CZ"/>
            <w:rPrChange w:id="305" w:author="Sýkorová Elen" w:date="2022-08-18T10:40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O</w:delText>
        </w:r>
        <w:r w:rsidR="006E6E61" w:rsidRPr="00E231CC" w:rsidDel="00FD5499">
          <w:rPr>
            <w:rFonts w:eastAsia="Times New Roman" w:cs="Times New Roman"/>
            <w:lang w:eastAsia="cs-CZ"/>
            <w:rPrChange w:id="306" w:author="Sýkorová Elen" w:date="2022-08-18T10:40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ceněný položkový rozpočet</w:delText>
        </w:r>
      </w:del>
    </w:p>
    <w:p w14:paraId="1C6B41EA" w14:textId="77777777" w:rsidR="00FD5499" w:rsidRPr="00E231CC" w:rsidRDefault="00FD549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ins w:id="307" w:author="Sýkorová Elen" w:date="2022-08-18T10:39:00Z"/>
          <w:rFonts w:eastAsia="Times New Roman" w:cs="Times New Roman"/>
          <w:lang w:eastAsia="cs-CZ"/>
          <w:rPrChange w:id="308" w:author="Sýkorová Elen" w:date="2022-08-18T10:40:00Z">
            <w:rPr>
              <w:ins w:id="309" w:author="Sýkorová Elen" w:date="2022-08-18T10:39:00Z"/>
              <w:rFonts w:eastAsia="Times New Roman" w:cs="Times New Roman"/>
              <w:highlight w:val="yellow"/>
              <w:lang w:eastAsia="cs-CZ"/>
            </w:rPr>
          </w:rPrChange>
        </w:rPr>
        <w:pPrChange w:id="310" w:author="Sýkorová Elen" w:date="2022-08-26T09:03:00Z">
          <w:pPr>
            <w:numPr>
              <w:numId w:val="5"/>
            </w:numPr>
            <w:overflowPunct w:val="0"/>
            <w:autoSpaceDE w:val="0"/>
            <w:autoSpaceDN w:val="0"/>
            <w:adjustRightInd w:val="0"/>
            <w:spacing w:after="0" w:line="240" w:lineRule="auto"/>
            <w:ind w:left="709" w:hanging="709"/>
            <w:contextualSpacing/>
            <w:textAlignment w:val="baseline"/>
          </w:pPr>
        </w:pPrChange>
      </w:pPr>
    </w:p>
    <w:p w14:paraId="665289CB" w14:textId="23FB9B70" w:rsidR="006E6E61" w:rsidRPr="00E231CC" w:rsidRDefault="00FD549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  <w:rPrChange w:id="311" w:author="Sýkorová Elen" w:date="2022-08-18T10:40:00Z">
            <w:rPr>
              <w:rFonts w:eastAsia="Times New Roman" w:cs="Times New Roman"/>
              <w:highlight w:val="yellow"/>
              <w:lang w:eastAsia="cs-CZ"/>
            </w:rPr>
          </w:rPrChange>
        </w:rPr>
      </w:pPr>
      <w:ins w:id="312" w:author="Sýkorová Elen" w:date="2022-08-18T10:39:00Z">
        <w:r w:rsidRPr="00E231CC">
          <w:rPr>
            <w:rFonts w:eastAsia="Times New Roman" w:cs="Times New Roman"/>
            <w:highlight w:val="green"/>
            <w:lang w:eastAsia="cs-CZ"/>
            <w:rPrChange w:id="313" w:author="Sýkorová Elen" w:date="2022-08-18T10:40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>Seznam realizačního týmu</w:t>
        </w:r>
      </w:ins>
      <w:ins w:id="314" w:author="Sýkorová Elen" w:date="2022-08-18T12:43:00Z">
        <w:r w:rsidR="0001337A">
          <w:rPr>
            <w:rFonts w:eastAsia="Times New Roman" w:cs="Times New Roman"/>
            <w:highlight w:val="green"/>
            <w:lang w:eastAsia="cs-CZ"/>
          </w:rPr>
          <w:t xml:space="preserve"> – doplní Zhotovitel</w:t>
        </w:r>
      </w:ins>
      <w:del w:id="315" w:author="Sýkorová Elen" w:date="2022-08-18T10:39:00Z">
        <w:r w:rsidR="004429CF" w:rsidRPr="00E231CC" w:rsidDel="00FD5499">
          <w:rPr>
            <w:rFonts w:eastAsia="Times New Roman" w:cs="Times New Roman"/>
            <w:highlight w:val="green"/>
            <w:lang w:eastAsia="cs-CZ"/>
            <w:rPrChange w:id="316" w:author="Sýkorová Elen" w:date="2022-08-18T10:40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H</w:delText>
        </w:r>
        <w:r w:rsidR="006E6E61" w:rsidRPr="00E231CC" w:rsidDel="00FD5499">
          <w:rPr>
            <w:rFonts w:eastAsia="Times New Roman" w:cs="Times New Roman"/>
            <w:highlight w:val="green"/>
            <w:lang w:eastAsia="cs-CZ"/>
            <w:rPrChange w:id="317" w:author="Sýkorová Elen" w:date="2022-08-18T10:40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armonogram</w:delText>
        </w:r>
      </w:del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5172C4E5" w:rsidR="00D657AD" w:rsidRPr="009B4030" w:rsidDel="00FD5499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del w:id="318" w:author="Sýkorová Elen" w:date="2022-08-18T10:39:00Z"/>
          <w:rFonts w:eastAsia="Times New Roman" w:cs="Times New Roman"/>
          <w:highlight w:val="green"/>
          <w:lang w:eastAsia="cs-CZ"/>
        </w:rPr>
      </w:pPr>
      <w:del w:id="319" w:author="Sýkorová Elen" w:date="2022-08-18T10:39:00Z">
        <w:r w:rsidRPr="009B4030" w:rsidDel="00FD5499">
          <w:rPr>
            <w:rFonts w:eastAsia="Times New Roman" w:cs="Times New Roman"/>
            <w:highlight w:val="green"/>
            <w:lang w:eastAsia="cs-CZ"/>
          </w:rPr>
          <w:delText>S</w:delText>
        </w:r>
        <w:r w:rsidR="00D657AD" w:rsidRPr="009B4030" w:rsidDel="00FD5499">
          <w:rPr>
            <w:rFonts w:eastAsia="Times New Roman" w:cs="Times New Roman"/>
            <w:highlight w:val="green"/>
            <w:lang w:eastAsia="cs-CZ"/>
          </w:rPr>
          <w:delText>eznam realizačního týmu</w:delText>
        </w:r>
        <w:r w:rsidRPr="009B4030" w:rsidDel="00FD5499">
          <w:rPr>
            <w:rFonts w:eastAsia="Times New Roman" w:cs="Times New Roman"/>
            <w:highlight w:val="green"/>
            <w:lang w:eastAsia="cs-CZ"/>
          </w:rPr>
          <w:delText>- doplní Zhotovitel</w:delText>
        </w:r>
      </w:del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39546D27" w:rsidR="00613238" w:rsidRDefault="00613238" w:rsidP="00613238">
      <w:pPr>
        <w:spacing w:after="0" w:line="276" w:lineRule="auto"/>
        <w:rPr>
          <w:ins w:id="320" w:author="Sýkorová Elen" w:date="2022-08-18T12:42:00Z"/>
          <w:rFonts w:asciiTheme="majorHAnsi" w:hAnsiTheme="majorHAnsi"/>
        </w:rPr>
      </w:pPr>
    </w:p>
    <w:p w14:paraId="76EC477B" w14:textId="617F437A" w:rsidR="00673224" w:rsidRDefault="00673224" w:rsidP="00613238">
      <w:pPr>
        <w:spacing w:after="0" w:line="276" w:lineRule="auto"/>
        <w:rPr>
          <w:ins w:id="321" w:author="Sýkorová Elen" w:date="2022-08-18T12:42:00Z"/>
          <w:rFonts w:asciiTheme="majorHAnsi" w:hAnsiTheme="majorHAnsi"/>
        </w:rPr>
      </w:pPr>
    </w:p>
    <w:p w14:paraId="6A4C7AA8" w14:textId="130A68FC" w:rsidR="00673224" w:rsidRDefault="00673224" w:rsidP="00613238">
      <w:pPr>
        <w:spacing w:after="0" w:line="276" w:lineRule="auto"/>
        <w:rPr>
          <w:ins w:id="322" w:author="Sýkorová Elen" w:date="2022-08-18T12:42:00Z"/>
          <w:rFonts w:asciiTheme="majorHAnsi" w:hAnsiTheme="majorHAnsi"/>
        </w:rPr>
      </w:pPr>
    </w:p>
    <w:p w14:paraId="116A38E2" w14:textId="7E5F7C7B" w:rsidR="00673224" w:rsidRDefault="00673224" w:rsidP="00613238">
      <w:pPr>
        <w:spacing w:after="0" w:line="276" w:lineRule="auto"/>
        <w:rPr>
          <w:ins w:id="323" w:author="Sýkorová Elen" w:date="2022-08-18T12:43:00Z"/>
          <w:rFonts w:asciiTheme="majorHAnsi" w:hAnsiTheme="majorHAnsi"/>
        </w:rPr>
      </w:pPr>
    </w:p>
    <w:p w14:paraId="3037653C" w14:textId="77777777" w:rsidR="000F1D05" w:rsidRDefault="000F1D05" w:rsidP="00613238">
      <w:pPr>
        <w:spacing w:after="0" w:line="276" w:lineRule="auto"/>
        <w:rPr>
          <w:ins w:id="324" w:author="Sýkorová Elen" w:date="2022-08-18T12:42:00Z"/>
          <w:rFonts w:asciiTheme="majorHAnsi" w:hAnsiTheme="majorHAnsi"/>
        </w:rPr>
      </w:pPr>
    </w:p>
    <w:p w14:paraId="43B38B8D" w14:textId="77777777" w:rsidR="00673224" w:rsidRDefault="00673224" w:rsidP="00613238">
      <w:pPr>
        <w:spacing w:after="0" w:line="276" w:lineRule="auto"/>
        <w:rPr>
          <w:rFonts w:asciiTheme="majorHAnsi" w:hAnsiTheme="majorHAnsi"/>
        </w:rPr>
      </w:pPr>
    </w:p>
    <w:p w14:paraId="2FA0D040" w14:textId="70BACC29" w:rsidR="00613238" w:rsidDel="0055022F" w:rsidRDefault="00613238" w:rsidP="00613238">
      <w:pPr>
        <w:spacing w:after="0" w:line="276" w:lineRule="auto"/>
        <w:rPr>
          <w:del w:id="325" w:author="Sýkorová Elen" w:date="2022-08-18T12:43:00Z"/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61415D05" w:rsidR="00613238" w:rsidRDefault="00613238" w:rsidP="00613238">
      <w:pPr>
        <w:spacing w:after="0" w:line="276" w:lineRule="auto"/>
        <w:rPr>
          <w:rFonts w:asciiTheme="majorHAnsi" w:hAnsiTheme="majorHAnsi"/>
        </w:rPr>
      </w:pPr>
      <w:del w:id="326" w:author="Sýkorová Elen" w:date="2022-08-18T12:41:00Z">
        <w:r w:rsidRPr="007D4453" w:rsidDel="007D4453">
          <w:rPr>
            <w:b/>
            <w:noProof/>
            <w:rPrChange w:id="327" w:author="Sýkorová Elen" w:date="2022-08-18T12:42:00Z">
              <w:rPr>
                <w:noProof/>
                <w:highlight w:val="yellow"/>
              </w:rPr>
            </w:rPrChange>
          </w:rPr>
          <w:delText>[DOPLNÍ OBJENDATEL</w:delText>
        </w:r>
        <w:r w:rsidRPr="007D4453" w:rsidDel="007D4453">
          <w:rPr>
            <w:rFonts w:asciiTheme="majorHAnsi" w:hAnsiTheme="majorHAnsi"/>
            <w:b/>
            <w:noProof/>
            <w:rPrChange w:id="328" w:author="Sýkorová Elen" w:date="2022-08-18T12:42:00Z">
              <w:rPr>
                <w:rFonts w:asciiTheme="majorHAnsi" w:hAnsiTheme="majorHAnsi"/>
                <w:noProof/>
                <w:highlight w:val="yellow"/>
              </w:rPr>
            </w:rPrChange>
          </w:rPr>
          <w:delText>]</w:delText>
        </w:r>
      </w:del>
      <w:ins w:id="329" w:author="Sýkorová Elen" w:date="2022-08-18T12:41:00Z">
        <w:r w:rsidR="007D4453" w:rsidRPr="007D4453">
          <w:rPr>
            <w:b/>
            <w:noProof/>
            <w:rPrChange w:id="330" w:author="Sýkorová Elen" w:date="2022-08-18T12:42:00Z">
              <w:rPr>
                <w:noProof/>
                <w:highlight w:val="yellow"/>
              </w:rPr>
            </w:rPrChange>
          </w:rPr>
          <w:t>Ing. Libor Vavrečka</w:t>
        </w:r>
        <w:r w:rsidR="007D4453" w:rsidRPr="007D4453">
          <w:rPr>
            <w:b/>
            <w:noProof/>
            <w:rPrChange w:id="331" w:author="Sýkorová Elen" w:date="2022-08-18T12:42:00Z">
              <w:rPr>
                <w:noProof/>
                <w:highlight w:val="yellow"/>
              </w:rPr>
            </w:rPrChange>
          </w:rPr>
          <w:tab/>
        </w:r>
      </w:ins>
      <w:r w:rsidRPr="007D4453">
        <w:rPr>
          <w:rFonts w:asciiTheme="majorHAnsi" w:hAnsiTheme="majorHAnsi"/>
          <w:rPrChange w:id="332" w:author="Sýkorová Elen" w:date="2022-08-18T12:42:00Z">
            <w:rPr>
              <w:rFonts w:asciiTheme="majorHAnsi" w:hAnsiTheme="majorHAnsi"/>
              <w:highlight w:val="yellow"/>
            </w:rPr>
          </w:rPrChange>
        </w:rPr>
        <w:t xml:space="preserve"> </w:t>
      </w:r>
      <w:r w:rsidRPr="009B4030">
        <w:rPr>
          <w:rFonts w:asciiTheme="majorHAnsi" w:hAnsiTheme="majorHAnsi"/>
        </w:rPr>
        <w:tab/>
        <w:t xml:space="preserve">  </w:t>
      </w:r>
      <w:r w:rsidRPr="009B4030">
        <w:rPr>
          <w:rFonts w:asciiTheme="majorHAnsi" w:hAnsiTheme="majorHAnsi"/>
        </w:rPr>
        <w:tab/>
      </w:r>
      <w:r w:rsidRPr="009B4030">
        <w:rPr>
          <w:rFonts w:asciiTheme="majorHAnsi" w:hAnsiTheme="majorHAnsi"/>
        </w:rPr>
        <w:tab/>
      </w:r>
      <w:r w:rsidRPr="009B4030">
        <w:rPr>
          <w:rFonts w:asciiTheme="majorHAnsi" w:hAnsiTheme="majorHAnsi"/>
        </w:rPr>
        <w:tab/>
      </w:r>
      <w:r w:rsidRPr="009B4030">
        <w:rPr>
          <w:rFonts w:asciiTheme="majorHAnsi" w:hAnsiTheme="majorHAnsi"/>
          <w:noProof/>
          <w:highlight w:val="green"/>
        </w:rPr>
        <w:t>[</w:t>
      </w:r>
      <w:r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Pr="009B4030">
        <w:rPr>
          <w:rFonts w:asciiTheme="majorHAnsi" w:hAnsiTheme="majorHAnsi"/>
          <w:noProof/>
          <w:highlight w:val="green"/>
        </w:rPr>
        <w:t>]</w:t>
      </w:r>
      <w:ins w:id="333" w:author="Sýkorová Elen" w:date="2022-08-18T12:41:00Z">
        <w:r w:rsidR="007D4453">
          <w:rPr>
            <w:rFonts w:asciiTheme="majorHAnsi" w:hAnsiTheme="majorHAnsi"/>
            <w:noProof/>
            <w:highlight w:val="green"/>
          </w:rPr>
          <w:br/>
        </w:r>
        <w:r w:rsidR="007D4453" w:rsidRPr="007D4453">
          <w:rPr>
            <w:rFonts w:asciiTheme="majorHAnsi" w:hAnsiTheme="majorHAnsi"/>
            <w:noProof/>
            <w:rPrChange w:id="334" w:author="Sýkorová Elen" w:date="2022-08-18T12:42:00Z">
              <w:rPr>
                <w:rFonts w:asciiTheme="majorHAnsi" w:hAnsiTheme="majorHAnsi"/>
                <w:noProof/>
                <w:highlight w:val="green"/>
              </w:rPr>
            </w:rPrChange>
          </w:rPr>
          <w:t xml:space="preserve">ředitel </w:t>
        </w:r>
      </w:ins>
      <w:ins w:id="335" w:author="Sýkorová Elen" w:date="2022-08-18T12:42:00Z">
        <w:r w:rsidR="007D4453" w:rsidRPr="007D4453">
          <w:rPr>
            <w:rFonts w:asciiTheme="majorHAnsi" w:hAnsiTheme="majorHAnsi"/>
            <w:noProof/>
            <w:rPrChange w:id="336" w:author="Sýkorová Elen" w:date="2022-08-18T12:42:00Z">
              <w:rPr>
                <w:rFonts w:asciiTheme="majorHAnsi" w:hAnsiTheme="majorHAnsi"/>
                <w:noProof/>
                <w:highlight w:val="green"/>
              </w:rPr>
            </w:rPrChange>
          </w:rPr>
          <w:t>organizační jednotky</w:t>
        </w:r>
        <w:r w:rsidR="007D4453">
          <w:rPr>
            <w:rFonts w:asciiTheme="majorHAnsi" w:hAnsiTheme="majorHAnsi"/>
            <w:noProof/>
            <w:highlight w:val="green"/>
          </w:rPr>
          <w:br/>
        </w:r>
        <w:r w:rsidR="007D4453" w:rsidRPr="007D4453">
          <w:rPr>
            <w:rFonts w:asciiTheme="majorHAnsi" w:hAnsiTheme="majorHAnsi"/>
            <w:noProof/>
            <w:rPrChange w:id="337" w:author="Sýkorová Elen" w:date="2022-08-18T12:42:00Z">
              <w:rPr>
                <w:rFonts w:asciiTheme="majorHAnsi" w:hAnsiTheme="majorHAnsi"/>
                <w:noProof/>
                <w:highlight w:val="green"/>
              </w:rPr>
            </w:rPrChange>
          </w:rPr>
          <w:t>Správa železniční geodézie</w:t>
        </w:r>
      </w:ins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1288B9C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302DB21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1"/>
  </w:num>
  <w:num w:numId="5">
    <w:abstractNumId w:val="10"/>
  </w:num>
  <w:num w:numId="6">
    <w:abstractNumId w:val="1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3"/>
  </w:num>
  <w:num w:numId="12">
    <w:abstractNumId w:val="18"/>
  </w:num>
  <w:num w:numId="13">
    <w:abstractNumId w:val="20"/>
  </w:num>
  <w:num w:numId="14">
    <w:abstractNumId w:val="6"/>
  </w:num>
  <w:num w:numId="15">
    <w:abstractNumId w:val="23"/>
  </w:num>
  <w:num w:numId="16">
    <w:abstractNumId w:val="15"/>
  </w:num>
  <w:num w:numId="17">
    <w:abstractNumId w:val="9"/>
  </w:num>
  <w:num w:numId="18">
    <w:abstractNumId w:val="11"/>
  </w:num>
  <w:num w:numId="19">
    <w:abstractNumId w:val="17"/>
  </w:num>
  <w:num w:numId="20">
    <w:abstractNumId w:val="16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ýkorová Elen">
    <w15:presenceInfo w15:providerId="AD" w15:userId="S-1-5-21-3656830906-3839017365-80349702-176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revisionView w:comments="0" w:insDel="0" w:formatting="0"/>
  <w:trackRevisions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37A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1D05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5474"/>
    <w:rsid w:val="002768F4"/>
    <w:rsid w:val="00280E07"/>
    <w:rsid w:val="0029605F"/>
    <w:rsid w:val="002C31BF"/>
    <w:rsid w:val="002D08B1"/>
    <w:rsid w:val="002D6523"/>
    <w:rsid w:val="002D7FC4"/>
    <w:rsid w:val="002E0CD7"/>
    <w:rsid w:val="003013FA"/>
    <w:rsid w:val="003071BD"/>
    <w:rsid w:val="00341DCF"/>
    <w:rsid w:val="00357BC6"/>
    <w:rsid w:val="00380260"/>
    <w:rsid w:val="0038088E"/>
    <w:rsid w:val="003943B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4B5"/>
    <w:rsid w:val="00537B7A"/>
    <w:rsid w:val="00537B95"/>
    <w:rsid w:val="0055022F"/>
    <w:rsid w:val="0055288E"/>
    <w:rsid w:val="00553375"/>
    <w:rsid w:val="005736B7"/>
    <w:rsid w:val="005740C3"/>
    <w:rsid w:val="00575E5A"/>
    <w:rsid w:val="00592757"/>
    <w:rsid w:val="00597E84"/>
    <w:rsid w:val="005A136F"/>
    <w:rsid w:val="005B76DD"/>
    <w:rsid w:val="005D5624"/>
    <w:rsid w:val="005E1BF1"/>
    <w:rsid w:val="005E50C0"/>
    <w:rsid w:val="005F1404"/>
    <w:rsid w:val="0060520C"/>
    <w:rsid w:val="0061068E"/>
    <w:rsid w:val="00613238"/>
    <w:rsid w:val="006566F7"/>
    <w:rsid w:val="00660AD3"/>
    <w:rsid w:val="00673224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6F6038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11F5"/>
    <w:rsid w:val="00774293"/>
    <w:rsid w:val="0077673A"/>
    <w:rsid w:val="007846E1"/>
    <w:rsid w:val="007A0C04"/>
    <w:rsid w:val="007B570C"/>
    <w:rsid w:val="007C01CD"/>
    <w:rsid w:val="007C589B"/>
    <w:rsid w:val="007D4453"/>
    <w:rsid w:val="007E15FA"/>
    <w:rsid w:val="007E4A6E"/>
    <w:rsid w:val="007F4664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35BC"/>
    <w:rsid w:val="008F7DFE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A7E0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320BE"/>
    <w:rsid w:val="00A41A51"/>
    <w:rsid w:val="00A53522"/>
    <w:rsid w:val="00A605AE"/>
    <w:rsid w:val="00A6177B"/>
    <w:rsid w:val="00A66136"/>
    <w:rsid w:val="00A74EE0"/>
    <w:rsid w:val="00A76699"/>
    <w:rsid w:val="00AA4CBB"/>
    <w:rsid w:val="00AA65FA"/>
    <w:rsid w:val="00AA7351"/>
    <w:rsid w:val="00AB3FAE"/>
    <w:rsid w:val="00AB6759"/>
    <w:rsid w:val="00AD056F"/>
    <w:rsid w:val="00AD6731"/>
    <w:rsid w:val="00AD7371"/>
    <w:rsid w:val="00AF11FA"/>
    <w:rsid w:val="00AF2E5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C02D0A"/>
    <w:rsid w:val="00C03A6E"/>
    <w:rsid w:val="00C22949"/>
    <w:rsid w:val="00C270F5"/>
    <w:rsid w:val="00C35AE5"/>
    <w:rsid w:val="00C42A1F"/>
    <w:rsid w:val="00C44F6A"/>
    <w:rsid w:val="00C47AE3"/>
    <w:rsid w:val="00C571A4"/>
    <w:rsid w:val="00C70EC1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13382"/>
    <w:rsid w:val="00E21248"/>
    <w:rsid w:val="00E231CC"/>
    <w:rsid w:val="00E55F3F"/>
    <w:rsid w:val="00EB104F"/>
    <w:rsid w:val="00EC44FE"/>
    <w:rsid w:val="00ED14BD"/>
    <w:rsid w:val="00ED2166"/>
    <w:rsid w:val="00ED407B"/>
    <w:rsid w:val="00EF1804"/>
    <w:rsid w:val="00F0533E"/>
    <w:rsid w:val="00F1048D"/>
    <w:rsid w:val="00F12C80"/>
    <w:rsid w:val="00F12DEC"/>
    <w:rsid w:val="00F1715C"/>
    <w:rsid w:val="00F173A5"/>
    <w:rsid w:val="00F310F8"/>
    <w:rsid w:val="00F35939"/>
    <w:rsid w:val="00F36B58"/>
    <w:rsid w:val="00F45607"/>
    <w:rsid w:val="00F469B2"/>
    <w:rsid w:val="00F60F94"/>
    <w:rsid w:val="00F659EB"/>
    <w:rsid w:val="00F867BB"/>
    <w:rsid w:val="00F86BA6"/>
    <w:rsid w:val="00F9647F"/>
    <w:rsid w:val="00F969C4"/>
    <w:rsid w:val="00FA32F8"/>
    <w:rsid w:val="00FC6389"/>
    <w:rsid w:val="00FC6B1A"/>
    <w:rsid w:val="00FD17C6"/>
    <w:rsid w:val="00FD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AD61C1-74C1-4575-BFEA-1C4B04B5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2299</Words>
  <Characters>13568</Characters>
  <Application>Microsoft Office Word</Application>
  <DocSecurity>0</DocSecurity>
  <Lines>113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35</cp:revision>
  <cp:lastPrinted>2022-09-01T10:45:00Z</cp:lastPrinted>
  <dcterms:created xsi:type="dcterms:W3CDTF">2022-08-18T06:33:00Z</dcterms:created>
  <dcterms:modified xsi:type="dcterms:W3CDTF">2022-09-01T10:46:00Z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